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6E5" w:rsidRDefault="005016E5" w:rsidP="00194107">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194107" w:rsidRPr="006C2F0D" w:rsidRDefault="000371BC" w:rsidP="00194107">
      <w:pPr>
        <w:rPr>
          <w:rFonts w:ascii="Times New Roman" w:hAnsi="Times New Roman" w:cs="Times New Roman"/>
          <w:b/>
          <w:bCs/>
          <w:sz w:val="20"/>
          <w:szCs w:val="20"/>
        </w:rPr>
      </w:pPr>
      <w:r w:rsidRPr="00566107">
        <w:rPr>
          <w:rFonts w:ascii="Times New Roman" w:hAnsi="Times New Roman" w:cs="Times New Roman"/>
          <w:b/>
          <w:bCs/>
          <w:sz w:val="20"/>
          <w:szCs w:val="20"/>
        </w:rPr>
        <w:t>S.06.02. – List of assets</w:t>
      </w:r>
      <w:r w:rsidR="00194107" w:rsidRPr="006C2F0D">
        <w:rPr>
          <w:rFonts w:ascii="Times New Roman" w:hAnsi="Times New Roman" w:cs="Times New Roman"/>
          <w:b/>
          <w:bCs/>
          <w:sz w:val="20"/>
          <w:szCs w:val="20"/>
        </w:rPr>
        <w:t xml:space="preserve"> (old Assets-D1)</w:t>
      </w:r>
    </w:p>
    <w:p w:rsidR="000371BC" w:rsidRPr="00566107" w:rsidRDefault="000371BC" w:rsidP="000371BC">
      <w:pPr>
        <w:rPr>
          <w:rFonts w:ascii="Times New Roman" w:hAnsi="Times New Roman" w:cs="Times New Roman"/>
          <w:b/>
          <w:bCs/>
          <w:sz w:val="20"/>
          <w:szCs w:val="20"/>
        </w:rPr>
      </w:pPr>
      <w:r w:rsidRPr="00566107">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566107">
        <w:rPr>
          <w:rFonts w:ascii="Times New Roman" w:hAnsi="Times New Roman" w:cs="Times New Roman"/>
          <w:b/>
          <w:bCs/>
          <w:sz w:val="20"/>
          <w:szCs w:val="20"/>
        </w:rPr>
        <w:t>:</w:t>
      </w:r>
    </w:p>
    <w:p w:rsidR="00176587" w:rsidRDefault="00176587" w:rsidP="00176587">
      <w:pPr>
        <w:jc w:val="both"/>
        <w:rPr>
          <w:rFonts w:ascii="Times New Roman" w:hAnsi="Times New Roman" w:cs="Times New Roman"/>
          <w:sz w:val="20"/>
          <w:szCs w:val="20"/>
        </w:rPr>
      </w:pPr>
      <w:r w:rsidRPr="00566107">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rsidP="00571F3E">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quarterly and annual submission of information for individual entities.</w:t>
      </w:r>
    </w:p>
    <w:p w:rsidR="0036555A" w:rsidRDefault="0036555A" w:rsidP="005B75A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del w:id="3" w:author="Author">
        <w:r w:rsidRPr="00660011" w:rsidDel="00F765B5">
          <w:rPr>
            <w:rFonts w:ascii="Times New Roman" w:hAnsi="Times New Roman" w:cs="Times New Roman"/>
            <w:bCs/>
            <w:sz w:val="20"/>
            <w:szCs w:val="20"/>
          </w:rPr>
          <w:delText>II</w:delText>
        </w:r>
      </w:del>
      <w:ins w:id="4" w:author="Author">
        <w:r w:rsidR="00F765B5">
          <w:rPr>
            <w:rFonts w:ascii="Times New Roman" w:hAnsi="Times New Roman" w:cs="Times New Roman"/>
            <w:bCs/>
            <w:sz w:val="20"/>
            <w:szCs w:val="20"/>
          </w:rPr>
          <w:t>V</w:t>
        </w:r>
      </w:ins>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 xml:space="preserve">references to CIC codes refer to Annex </w:t>
      </w:r>
      <w:del w:id="5" w:author="Author">
        <w:r w:rsidRPr="00660011" w:rsidDel="00F765B5">
          <w:rPr>
            <w:rFonts w:ascii="Times New Roman" w:hAnsi="Times New Roman" w:cs="Times New Roman"/>
            <w:sz w:val="20"/>
            <w:szCs w:val="20"/>
          </w:rPr>
          <w:delText>I</w:delText>
        </w:r>
      </w:del>
      <w:r w:rsidRPr="00660011">
        <w:rPr>
          <w:rFonts w:ascii="Times New Roman" w:hAnsi="Times New Roman" w:cs="Times New Roman"/>
          <w:sz w:val="20"/>
          <w:szCs w:val="20"/>
        </w:rPr>
        <w:t>V – CIC table of this Regulation.</w:t>
      </w:r>
    </w:p>
    <w:p w:rsidR="005B75AA" w:rsidRPr="006C2F0D" w:rsidRDefault="006575AC" w:rsidP="005B75AA">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del w:id="6" w:author="Author">
        <w:r w:rsidR="0036555A" w:rsidRPr="004B5E55" w:rsidDel="00F765B5">
          <w:rPr>
            <w:rFonts w:ascii="Times New Roman" w:hAnsi="Times New Roman" w:cs="Times New Roman"/>
            <w:bCs/>
            <w:sz w:val="20"/>
            <w:szCs w:val="20"/>
          </w:rPr>
          <w:delText>II</w:delText>
        </w:r>
      </w:del>
      <w:ins w:id="7" w:author="Author">
        <w:r w:rsidR="00F765B5">
          <w:rPr>
            <w:rFonts w:ascii="Times New Roman" w:hAnsi="Times New Roman" w:cs="Times New Roman"/>
            <w:bCs/>
            <w:sz w:val="20"/>
            <w:szCs w:val="20"/>
          </w:rPr>
          <w:t>V</w:t>
        </w:r>
      </w:ins>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566107" w:rsidRDefault="00970195" w:rsidP="00987A8A">
      <w:pPr>
        <w:jc w:val="both"/>
        <w:rPr>
          <w:rFonts w:ascii="Times New Roman" w:hAnsi="Times New Roman" w:cs="Times New Roman"/>
          <w:sz w:val="20"/>
          <w:szCs w:val="20"/>
        </w:rPr>
      </w:pPr>
      <w:r w:rsidRPr="00566107">
        <w:rPr>
          <w:rFonts w:ascii="Times New Roman" w:hAnsi="Times New Roman" w:cs="Times New Roman"/>
          <w:sz w:val="20"/>
          <w:szCs w:val="20"/>
        </w:rPr>
        <w:t>This template contains a</w:t>
      </w:r>
      <w:r w:rsidR="00F40635" w:rsidRPr="00566107">
        <w:rPr>
          <w:rFonts w:ascii="Times New Roman" w:hAnsi="Times New Roman" w:cs="Times New Roman"/>
          <w:sz w:val="20"/>
          <w:szCs w:val="20"/>
        </w:rPr>
        <w:t>n</w:t>
      </w:r>
      <w:r w:rsidRPr="00566107">
        <w:rPr>
          <w:rFonts w:ascii="Times New Roman" w:hAnsi="Times New Roman" w:cs="Times New Roman"/>
          <w:sz w:val="20"/>
          <w:szCs w:val="20"/>
        </w:rPr>
        <w:t xml:space="preserve"> </w:t>
      </w:r>
      <w:r w:rsidR="007B640A" w:rsidRPr="00566107">
        <w:rPr>
          <w:rFonts w:ascii="Times New Roman" w:hAnsi="Times New Roman" w:cs="Times New Roman"/>
          <w:sz w:val="20"/>
          <w:szCs w:val="20"/>
        </w:rPr>
        <w:t>item</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by</w:t>
      </w:r>
      <w:r w:rsidR="00CD2358" w:rsidRPr="00566107">
        <w:rPr>
          <w:rFonts w:ascii="Times New Roman" w:hAnsi="Times New Roman" w:cs="Times New Roman"/>
          <w:sz w:val="20"/>
          <w:szCs w:val="20"/>
        </w:rPr>
        <w:t>-</w:t>
      </w:r>
      <w:r w:rsidR="007B640A" w:rsidRPr="00566107">
        <w:rPr>
          <w:rFonts w:ascii="Times New Roman" w:hAnsi="Times New Roman" w:cs="Times New Roman"/>
          <w:sz w:val="20"/>
          <w:szCs w:val="20"/>
        </w:rPr>
        <w:t>item</w:t>
      </w:r>
      <w:r w:rsidRPr="00566107">
        <w:rPr>
          <w:rFonts w:ascii="Times New Roman" w:hAnsi="Times New Roman" w:cs="Times New Roman"/>
          <w:sz w:val="20"/>
          <w:szCs w:val="20"/>
        </w:rPr>
        <w:t xml:space="preserve"> list of assets </w:t>
      </w:r>
      <w:ins w:id="8" w:author="Author">
        <w:r w:rsidR="0032704D">
          <w:rPr>
            <w:rFonts w:ascii="Times New Roman" w:hAnsi="Times New Roman" w:cs="Times New Roman"/>
            <w:sz w:val="20"/>
            <w:szCs w:val="20"/>
          </w:rPr>
          <w:t>held directly by the undertaking (i.e. not on a look-through basis),</w:t>
        </w:r>
        <w:r w:rsidR="0032704D" w:rsidRPr="00566107">
          <w:rPr>
            <w:rFonts w:ascii="Times New Roman" w:hAnsi="Times New Roman" w:cs="Times New Roman"/>
            <w:sz w:val="20"/>
            <w:szCs w:val="20"/>
          </w:rPr>
          <w:t xml:space="preserve"> </w:t>
        </w:r>
      </w:ins>
      <w:r w:rsidRPr="00566107">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566107">
        <w:rPr>
          <w:rFonts w:ascii="Times New Roman" w:hAnsi="Times New Roman" w:cs="Times New Roman"/>
          <w:sz w:val="20"/>
          <w:szCs w:val="20"/>
        </w:rPr>
        <w:t xml:space="preserve"> to </w:t>
      </w:r>
      <w:r w:rsidRPr="006D2609">
        <w:rPr>
          <w:rFonts w:ascii="Times New Roman" w:hAnsi="Times New Roman" w:cs="Times New Roman"/>
          <w:sz w:val="20"/>
          <w:szCs w:val="20"/>
        </w:rPr>
        <w:t>9</w:t>
      </w:r>
      <w:ins w:id="9" w:author="Author">
        <w:r w:rsidR="00EE32C1" w:rsidRPr="006D2609">
          <w:rPr>
            <w:rFonts w:ascii="Times New Roman" w:hAnsi="Times New Roman" w:cs="Times New Roman"/>
            <w:sz w:val="20"/>
            <w:szCs w:val="20"/>
          </w:rPr>
          <w:t xml:space="preserve"> (in case of unit-linked and index-linked product managed by the (re)insurance undertaking, </w:t>
        </w:r>
        <w:r w:rsidR="00853978" w:rsidRPr="0061776E">
          <w:rPr>
            <w:rFonts w:ascii="Times New Roman" w:hAnsi="Times New Roman" w:cs="Times New Roman"/>
            <w:sz w:val="20"/>
            <w:szCs w:val="20"/>
            <w:rPrChange w:id="10" w:author="Author">
              <w:rPr>
                <w:rFonts w:ascii="Times New Roman" w:hAnsi="Times New Roman" w:cs="Times New Roman"/>
                <w:sz w:val="20"/>
                <w:szCs w:val="20"/>
                <w:highlight w:val="yellow"/>
              </w:rPr>
            </w:rPrChange>
          </w:rPr>
          <w:t xml:space="preserve">the assets to be reported are also only the ones covered by </w:t>
        </w:r>
        <w:r w:rsidR="00853978" w:rsidRPr="006D2609">
          <w:rPr>
            <w:rFonts w:ascii="Times New Roman" w:hAnsi="Times New Roman" w:cs="Times New Roman"/>
            <w:sz w:val="20"/>
            <w:szCs w:val="20"/>
          </w:rPr>
          <w:t xml:space="preserve">asset categories 0 to 9, e.g. </w:t>
        </w:r>
        <w:r w:rsidR="00EE32C1" w:rsidRPr="006D2609">
          <w:rPr>
            <w:rFonts w:ascii="Times New Roman" w:hAnsi="Times New Roman" w:cs="Times New Roman"/>
            <w:sz w:val="20"/>
            <w:szCs w:val="20"/>
          </w:rPr>
          <w:t>recoverable</w:t>
        </w:r>
        <w:r w:rsidR="00853978" w:rsidRPr="0061776E">
          <w:rPr>
            <w:rFonts w:ascii="Times New Roman" w:hAnsi="Times New Roman" w:cs="Times New Roman"/>
            <w:sz w:val="20"/>
            <w:szCs w:val="20"/>
            <w:rPrChange w:id="11" w:author="Author">
              <w:rPr>
                <w:rFonts w:ascii="Times New Roman" w:hAnsi="Times New Roman" w:cs="Times New Roman"/>
                <w:sz w:val="20"/>
                <w:szCs w:val="20"/>
                <w:highlight w:val="yellow"/>
              </w:rPr>
            </w:rPrChange>
          </w:rPr>
          <w:t>s</w:t>
        </w:r>
        <w:r w:rsidR="00EE32C1" w:rsidRPr="006D2609">
          <w:rPr>
            <w:rFonts w:ascii="Times New Roman" w:hAnsi="Times New Roman" w:cs="Times New Roman"/>
            <w:sz w:val="20"/>
            <w:szCs w:val="20"/>
          </w:rPr>
          <w:t xml:space="preserve"> and liabilities </w:t>
        </w:r>
        <w:r w:rsidR="00853978" w:rsidRPr="0061776E">
          <w:rPr>
            <w:rFonts w:ascii="Times New Roman" w:hAnsi="Times New Roman" w:cs="Times New Roman"/>
            <w:sz w:val="20"/>
            <w:szCs w:val="20"/>
            <w:rPrChange w:id="12" w:author="Author">
              <w:rPr>
                <w:rFonts w:ascii="Times New Roman" w:hAnsi="Times New Roman" w:cs="Times New Roman"/>
                <w:sz w:val="20"/>
                <w:szCs w:val="20"/>
                <w:highlight w:val="yellow"/>
              </w:rPr>
            </w:rPrChange>
          </w:rPr>
          <w:t xml:space="preserve">related to this products </w:t>
        </w:r>
        <w:r w:rsidR="00EE32C1" w:rsidRPr="006D2609">
          <w:rPr>
            <w:rFonts w:ascii="Times New Roman" w:hAnsi="Times New Roman" w:cs="Times New Roman"/>
            <w:sz w:val="20"/>
            <w:szCs w:val="20"/>
          </w:rPr>
          <w:t>should not be reported)</w:t>
        </w:r>
      </w:ins>
      <w:r w:rsidR="00287E2A" w:rsidRPr="006D2609">
        <w:rPr>
          <w:rFonts w:ascii="Times New Roman" w:hAnsi="Times New Roman" w:cs="Times New Roman"/>
          <w:sz w:val="20"/>
          <w:szCs w:val="20"/>
        </w:rPr>
        <w:t>, with</w:t>
      </w:r>
      <w:r w:rsidR="00287E2A" w:rsidRPr="00566107">
        <w:rPr>
          <w:rFonts w:ascii="Times New Roman" w:hAnsi="Times New Roman" w:cs="Times New Roman"/>
          <w:sz w:val="20"/>
          <w:szCs w:val="20"/>
        </w:rPr>
        <w:t xml:space="preserve"> the following exceptions:</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Cash shall be reported in one line per currency</w:t>
      </w:r>
      <w:ins w:id="13" w:author="Author">
        <w:r w:rsidR="0032704D">
          <w:rPr>
            <w:rFonts w:ascii="Times New Roman" w:hAnsi="Times New Roman" w:cs="Times New Roman"/>
            <w:sz w:val="20"/>
            <w:szCs w:val="20"/>
          </w:rPr>
          <w:t xml:space="preserve">, for each combination of items C0060, C0070, </w:t>
        </w:r>
        <w:r w:rsidR="00E15EA2">
          <w:rPr>
            <w:rFonts w:ascii="Times New Roman" w:hAnsi="Times New Roman" w:cs="Times New Roman"/>
            <w:sz w:val="20"/>
            <w:szCs w:val="20"/>
          </w:rPr>
          <w:t>C0080</w:t>
        </w:r>
        <w:r w:rsidR="0032704D">
          <w:rPr>
            <w:rFonts w:ascii="Times New Roman" w:hAnsi="Times New Roman" w:cs="Times New Roman"/>
            <w:sz w:val="20"/>
            <w:szCs w:val="20"/>
          </w:rPr>
          <w:t xml:space="preserve">  and C0090</w:t>
        </w:r>
      </w:ins>
      <w:r w:rsidRPr="00566107">
        <w:rPr>
          <w:rFonts w:ascii="Times New Roman" w:hAnsi="Times New Roman" w:cs="Times New Roman"/>
          <w:sz w:val="20"/>
          <w:szCs w:val="20"/>
        </w:rPr>
        <w:t>;</w:t>
      </w:r>
    </w:p>
    <w:p w:rsidR="00287E2A" w:rsidRPr="00FE3920"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 xml:space="preserve">Transferable deposits (cash equivalents) and other deposits with maturity of less than one year shall be reported in one line per pair of </w:t>
      </w:r>
      <w:r w:rsidRPr="00FE3920">
        <w:rPr>
          <w:rFonts w:ascii="Times New Roman" w:hAnsi="Times New Roman" w:cs="Times New Roman"/>
          <w:sz w:val="20"/>
          <w:szCs w:val="20"/>
        </w:rPr>
        <w:t>bank and currency</w:t>
      </w:r>
      <w:ins w:id="14" w:author="Author">
        <w:r w:rsidR="0032704D" w:rsidRPr="00FE3920">
          <w:rPr>
            <w:rFonts w:ascii="Times New Roman" w:hAnsi="Times New Roman" w:cs="Times New Roman"/>
            <w:sz w:val="20"/>
            <w:szCs w:val="20"/>
          </w:rPr>
          <w:t xml:space="preserve">, for each combination of items C0060, C0070, C0080, </w:t>
        </w:r>
        <w:del w:id="15" w:author="Author">
          <w:r w:rsidR="0032704D" w:rsidRPr="00FE3920" w:rsidDel="005F1830">
            <w:rPr>
              <w:rFonts w:ascii="Times New Roman" w:hAnsi="Times New Roman" w:cs="Times New Roman"/>
              <w:sz w:val="20"/>
              <w:szCs w:val="20"/>
            </w:rPr>
            <w:delText xml:space="preserve">and </w:delText>
          </w:r>
        </w:del>
        <w:r w:rsidR="0032704D" w:rsidRPr="00FE3920">
          <w:rPr>
            <w:rFonts w:ascii="Times New Roman" w:hAnsi="Times New Roman" w:cs="Times New Roman"/>
            <w:sz w:val="20"/>
            <w:szCs w:val="20"/>
          </w:rPr>
          <w:t>C0090</w:t>
        </w:r>
        <w:r w:rsidR="005F1830" w:rsidRPr="00FE3920">
          <w:rPr>
            <w:rFonts w:ascii="Times New Roman" w:hAnsi="Times New Roman" w:cs="Times New Roman"/>
            <w:sz w:val="20"/>
            <w:szCs w:val="20"/>
          </w:rPr>
          <w:t xml:space="preserve"> and C0290</w:t>
        </w:r>
      </w:ins>
      <w:r w:rsidRPr="00FE3920">
        <w:rPr>
          <w:rFonts w:ascii="Times New Roman" w:hAnsi="Times New Roman" w:cs="Times New Roman"/>
          <w:sz w:val="20"/>
          <w:szCs w:val="20"/>
        </w:rPr>
        <w:t>;</w:t>
      </w:r>
    </w:p>
    <w:p w:rsidR="00287E2A" w:rsidRPr="00FE3920"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FE3920">
        <w:rPr>
          <w:rFonts w:ascii="Times New Roman" w:hAnsi="Times New Roman" w:cs="Times New Roman"/>
          <w:sz w:val="20"/>
          <w:szCs w:val="20"/>
        </w:rPr>
        <w:t xml:space="preserve">Mortgages and loans to individuals, including loans on policies, shall be reported in two lines, one line regarding loans to </w:t>
      </w:r>
      <w:r w:rsidR="008073B3" w:rsidRPr="00FE3920">
        <w:rPr>
          <w:rFonts w:ascii="Times New Roman" w:hAnsi="Times New Roman" w:cs="Times New Roman"/>
          <w:sz w:val="20"/>
          <w:szCs w:val="20"/>
        </w:rPr>
        <w:t>a</w:t>
      </w:r>
      <w:r w:rsidRPr="00FE3920">
        <w:rPr>
          <w:rFonts w:ascii="Times New Roman" w:hAnsi="Times New Roman" w:cs="Times New Roman"/>
          <w:sz w:val="20"/>
          <w:szCs w:val="20"/>
        </w:rPr>
        <w:t>dministrative, management and supervisory body</w:t>
      </w:r>
      <w:ins w:id="16" w:author="Author">
        <w:r w:rsidR="0032704D" w:rsidRPr="00FE3920">
          <w:rPr>
            <w:rFonts w:ascii="Times New Roman" w:hAnsi="Times New Roman" w:cs="Times New Roman"/>
            <w:sz w:val="20"/>
            <w:szCs w:val="20"/>
          </w:rPr>
          <w:t xml:space="preserve">, for each combination of items C0060, C0070, C0080, </w:t>
        </w:r>
        <w:del w:id="17" w:author="Author">
          <w:r w:rsidR="0032704D" w:rsidRPr="00FE3920" w:rsidDel="00D42B87">
            <w:rPr>
              <w:rFonts w:ascii="Times New Roman" w:hAnsi="Times New Roman" w:cs="Times New Roman"/>
              <w:sz w:val="20"/>
              <w:szCs w:val="20"/>
            </w:rPr>
            <w:delText xml:space="preserve">and </w:delText>
          </w:r>
        </w:del>
        <w:r w:rsidR="0032704D" w:rsidRPr="00FE3920">
          <w:rPr>
            <w:rFonts w:ascii="Times New Roman" w:hAnsi="Times New Roman" w:cs="Times New Roman"/>
            <w:sz w:val="20"/>
            <w:szCs w:val="20"/>
          </w:rPr>
          <w:t>C0090</w:t>
        </w:r>
      </w:ins>
      <w:r w:rsidRPr="00FE3920">
        <w:rPr>
          <w:rFonts w:ascii="Times New Roman" w:hAnsi="Times New Roman" w:cs="Times New Roman"/>
          <w:sz w:val="20"/>
          <w:szCs w:val="20"/>
        </w:rPr>
        <w:t xml:space="preserve"> </w:t>
      </w:r>
      <w:ins w:id="18" w:author="Author">
        <w:r w:rsidR="00D42B87" w:rsidRPr="00FE3920">
          <w:rPr>
            <w:rFonts w:ascii="Times New Roman" w:hAnsi="Times New Roman" w:cs="Times New Roman"/>
            <w:sz w:val="20"/>
            <w:szCs w:val="20"/>
          </w:rPr>
          <w:t xml:space="preserve">and C0290 </w:t>
        </w:r>
      </w:ins>
      <w:r w:rsidRPr="00FE3920">
        <w:rPr>
          <w:rFonts w:ascii="Times New Roman" w:hAnsi="Times New Roman" w:cs="Times New Roman"/>
          <w:sz w:val="20"/>
          <w:szCs w:val="20"/>
        </w:rPr>
        <w:t>and another regarding loans to other natural persons</w:t>
      </w:r>
      <w:ins w:id="19" w:author="Author">
        <w:r w:rsidR="0032704D" w:rsidRPr="00FE3920">
          <w:rPr>
            <w:rFonts w:ascii="Times New Roman" w:hAnsi="Times New Roman" w:cs="Times New Roman"/>
            <w:sz w:val="20"/>
            <w:szCs w:val="20"/>
          </w:rPr>
          <w:t>, for each combination of items C0060, C0070, C0080</w:t>
        </w:r>
        <w:r w:rsidR="003E0B17">
          <w:rPr>
            <w:rFonts w:ascii="Times New Roman" w:hAnsi="Times New Roman" w:cs="Times New Roman"/>
            <w:sz w:val="20"/>
            <w:szCs w:val="20"/>
          </w:rPr>
          <w:t>,</w:t>
        </w:r>
        <w:r w:rsidR="0032704D" w:rsidRPr="00FE3920">
          <w:rPr>
            <w:rFonts w:ascii="Times New Roman" w:hAnsi="Times New Roman" w:cs="Times New Roman"/>
            <w:sz w:val="20"/>
            <w:szCs w:val="20"/>
          </w:rPr>
          <w:t xml:space="preserve"> </w:t>
        </w:r>
        <w:del w:id="20" w:author="Author">
          <w:r w:rsidR="0032704D" w:rsidRPr="00FE3920" w:rsidDel="005F1830">
            <w:rPr>
              <w:rFonts w:ascii="Times New Roman" w:hAnsi="Times New Roman" w:cs="Times New Roman"/>
              <w:sz w:val="20"/>
              <w:szCs w:val="20"/>
            </w:rPr>
            <w:delText xml:space="preserve">and </w:delText>
          </w:r>
        </w:del>
        <w:r w:rsidR="0032704D" w:rsidRPr="00FE3920">
          <w:rPr>
            <w:rFonts w:ascii="Times New Roman" w:hAnsi="Times New Roman" w:cs="Times New Roman"/>
            <w:sz w:val="20"/>
            <w:szCs w:val="20"/>
          </w:rPr>
          <w:t>C0090</w:t>
        </w:r>
        <w:r w:rsidR="005F1830" w:rsidRPr="00FE3920">
          <w:rPr>
            <w:rFonts w:ascii="Times New Roman" w:hAnsi="Times New Roman" w:cs="Times New Roman"/>
            <w:sz w:val="20"/>
            <w:szCs w:val="20"/>
          </w:rPr>
          <w:t xml:space="preserve"> and C0290</w:t>
        </w:r>
      </w:ins>
      <w:r w:rsidRPr="00FE3920">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Deposit</w:t>
      </w:r>
      <w:r w:rsidR="003A7FAE">
        <w:rPr>
          <w:rFonts w:ascii="Times New Roman" w:hAnsi="Times New Roman" w:cs="Times New Roman"/>
          <w:sz w:val="20"/>
          <w:szCs w:val="20"/>
        </w:rPr>
        <w:t>s</w:t>
      </w:r>
      <w:r w:rsidRPr="00566107">
        <w:rPr>
          <w:rFonts w:ascii="Times New Roman" w:hAnsi="Times New Roman" w:cs="Times New Roman"/>
          <w:sz w:val="20"/>
          <w:szCs w:val="20"/>
        </w:rPr>
        <w:t xml:space="preserve"> to cedants shall be reported in one single line</w:t>
      </w:r>
      <w:ins w:id="21" w:author="Author">
        <w:r w:rsidR="0032704D">
          <w:rPr>
            <w:rFonts w:ascii="Times New Roman" w:hAnsi="Times New Roman" w:cs="Times New Roman"/>
            <w:sz w:val="20"/>
            <w:szCs w:val="20"/>
          </w:rPr>
          <w:t>, for each combination of items C0060, C0070, C0080 and C0090</w:t>
        </w:r>
      </w:ins>
      <w:r w:rsidRPr="00566107">
        <w:rPr>
          <w:rFonts w:ascii="Times New Roman" w:hAnsi="Times New Roman" w:cs="Times New Roman"/>
          <w:sz w:val="20"/>
          <w:szCs w:val="20"/>
        </w:rPr>
        <w:t>;</w:t>
      </w:r>
    </w:p>
    <w:p w:rsidR="00287E2A" w:rsidRPr="00566107" w:rsidRDefault="00287E2A" w:rsidP="00566107">
      <w:pPr>
        <w:numPr>
          <w:ilvl w:val="3"/>
          <w:numId w:val="10"/>
        </w:numPr>
        <w:spacing w:before="240" w:after="240" w:line="240" w:lineRule="auto"/>
        <w:ind w:left="851"/>
        <w:jc w:val="both"/>
        <w:rPr>
          <w:rFonts w:ascii="Times New Roman" w:hAnsi="Times New Roman" w:cs="Times New Roman"/>
          <w:sz w:val="20"/>
          <w:szCs w:val="20"/>
        </w:rPr>
      </w:pPr>
      <w:r w:rsidRPr="00566107">
        <w:rPr>
          <w:rFonts w:ascii="Times New Roman" w:hAnsi="Times New Roman" w:cs="Times New Roman"/>
          <w:sz w:val="20"/>
          <w:szCs w:val="20"/>
        </w:rPr>
        <w:t>Plant and equipment for the own use of the undertaking shall be reported in one single line</w:t>
      </w:r>
      <w:ins w:id="22" w:author="Author">
        <w:r w:rsidR="0032704D">
          <w:rPr>
            <w:rFonts w:ascii="Times New Roman" w:hAnsi="Times New Roman" w:cs="Times New Roman"/>
            <w:sz w:val="20"/>
            <w:szCs w:val="20"/>
          </w:rPr>
          <w:t>, for each combination of items C0060, C0070, C0080 and C0090</w:t>
        </w:r>
      </w:ins>
      <w:r w:rsidRPr="00566107">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566107">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CC34E4" w:rsidRPr="003328E2" w:rsidRDefault="00CC34E4" w:rsidP="00566107">
      <w:pPr>
        <w:jc w:val="both"/>
        <w:rPr>
          <w:ins w:id="23" w:author="Autho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w:t>
      </w:r>
      <w:r w:rsidRPr="003328E2">
        <w:rPr>
          <w:rFonts w:ascii="Times New Roman" w:hAnsi="Times New Roman" w:cs="Times New Roman"/>
          <w:sz w:val="20"/>
          <w:szCs w:val="20"/>
        </w:rPr>
        <w:t xml:space="preserve">all </w:t>
      </w:r>
      <w:ins w:id="24" w:author="Author">
        <w:r w:rsidR="00A7253F" w:rsidRPr="003328E2">
          <w:rPr>
            <w:rFonts w:ascii="Times New Roman" w:hAnsi="Times New Roman" w:cs="Times New Roman"/>
            <w:sz w:val="20"/>
            <w:szCs w:val="20"/>
          </w:rPr>
          <w:t xml:space="preserve">applicable </w:t>
        </w:r>
      </w:ins>
      <w:r w:rsidRPr="003328E2">
        <w:rPr>
          <w:rFonts w:ascii="Times New Roman" w:hAnsi="Times New Roman" w:cs="Times New Roman"/>
          <w:sz w:val="20"/>
          <w:szCs w:val="20"/>
        </w:rPr>
        <w:t>variables requested in that table.</w:t>
      </w:r>
    </w:p>
    <w:p w:rsidR="00941E4D" w:rsidRPr="0061776E" w:rsidRDefault="00941E4D" w:rsidP="0061776E">
      <w:pPr>
        <w:spacing w:after="120"/>
        <w:jc w:val="both"/>
        <w:rPr>
          <w:ins w:id="25" w:author="Author"/>
          <w:rFonts w:ascii="Times New Roman" w:hAnsi="Times New Roman" w:cs="Times New Roman"/>
          <w:sz w:val="20"/>
          <w:szCs w:val="20"/>
          <w:rPrChange w:id="26" w:author="Author">
            <w:rPr>
              <w:ins w:id="27" w:author="Author"/>
              <w:rFonts w:cs="Times New Roman"/>
              <w:color w:val="FF0000"/>
              <w:highlight w:val="yellow"/>
            </w:rPr>
          </w:rPrChange>
        </w:rPr>
        <w:pPrChange w:id="28" w:author="Author">
          <w:pPr/>
        </w:pPrChange>
      </w:pPr>
      <w:ins w:id="29" w:author="Author">
        <w:r w:rsidRPr="0061776E">
          <w:rPr>
            <w:rFonts w:ascii="Times New Roman" w:hAnsi="Times New Roman" w:cs="Times New Roman"/>
            <w:sz w:val="20"/>
            <w:szCs w:val="20"/>
            <w:rPrChange w:id="30" w:author="Author">
              <w:rPr>
                <w:rFonts w:cs="Times New Roman"/>
                <w:color w:val="FF0000"/>
                <w:highlight w:val="yellow"/>
              </w:rPr>
            </w:rPrChange>
          </w:rPr>
          <w:t>The information regarding the External rating (C0320) and Nominated ECAI (C0330) may be limited (not reported) in the following circumstances:</w:t>
        </w:r>
      </w:ins>
    </w:p>
    <w:p w:rsidR="00941E4D" w:rsidRPr="0061776E" w:rsidRDefault="00941E4D" w:rsidP="0061776E">
      <w:pPr>
        <w:pStyle w:val="ListParagraph"/>
        <w:numPr>
          <w:ilvl w:val="0"/>
          <w:numId w:val="16"/>
        </w:numPr>
        <w:spacing w:before="120" w:after="120" w:line="240" w:lineRule="auto"/>
        <w:ind w:left="714" w:hanging="357"/>
        <w:jc w:val="both"/>
        <w:rPr>
          <w:ins w:id="31" w:author="Author"/>
          <w:rFonts w:ascii="Times New Roman" w:hAnsi="Times New Roman" w:cs="Times New Roman"/>
          <w:sz w:val="20"/>
          <w:szCs w:val="20"/>
          <w:rPrChange w:id="32" w:author="Author">
            <w:rPr>
              <w:ins w:id="33" w:author="Author"/>
              <w:rFonts w:ascii="Verdana" w:hAnsi="Verdana" w:cs="Times New Roman"/>
              <w:color w:val="FF0000"/>
              <w:highlight w:val="yellow"/>
            </w:rPr>
          </w:rPrChange>
        </w:rPr>
        <w:pPrChange w:id="34" w:author="Author">
          <w:pPr>
            <w:pStyle w:val="ListParagraph"/>
            <w:numPr>
              <w:numId w:val="14"/>
            </w:numPr>
            <w:ind w:hanging="360"/>
            <w:jc w:val="both"/>
          </w:pPr>
        </w:pPrChange>
      </w:pPr>
      <w:ins w:id="35" w:author="Author">
        <w:r w:rsidRPr="0061776E">
          <w:rPr>
            <w:rFonts w:ascii="Times New Roman" w:hAnsi="Times New Roman" w:cs="Times New Roman"/>
            <w:sz w:val="20"/>
            <w:szCs w:val="20"/>
            <w:rPrChange w:id="36" w:author="Author">
              <w:rPr>
                <w:rFonts w:ascii="Verdana" w:hAnsi="Verdana" w:cs="Times New Roman"/>
                <w:color w:val="FF0000"/>
                <w:highlight w:val="yellow"/>
              </w:rPr>
            </w:rPrChange>
          </w:rPr>
          <w:t xml:space="preserve">through a decision of the national supervisory authority under article 35 (6) and (7) of the Directive 2009/138/EC; or </w:t>
        </w:r>
      </w:ins>
    </w:p>
    <w:p w:rsidR="00941E4D" w:rsidRPr="0061776E" w:rsidRDefault="00941E4D" w:rsidP="0061776E">
      <w:pPr>
        <w:pStyle w:val="ListParagraph"/>
        <w:numPr>
          <w:ilvl w:val="0"/>
          <w:numId w:val="16"/>
        </w:numPr>
        <w:spacing w:before="240" w:after="240" w:line="240" w:lineRule="auto"/>
        <w:jc w:val="both"/>
        <w:rPr>
          <w:ins w:id="37" w:author="Author"/>
          <w:rFonts w:ascii="Times New Roman" w:hAnsi="Times New Roman" w:cs="Times New Roman"/>
          <w:sz w:val="20"/>
          <w:szCs w:val="20"/>
          <w:rPrChange w:id="38" w:author="Author">
            <w:rPr>
              <w:ins w:id="39" w:author="Author"/>
              <w:rFonts w:ascii="Verdana" w:hAnsi="Verdana" w:cs="Times New Roman"/>
              <w:color w:val="FF0000"/>
              <w:highlight w:val="yellow"/>
            </w:rPr>
          </w:rPrChange>
        </w:rPr>
        <w:pPrChange w:id="40" w:author="Author">
          <w:pPr>
            <w:pStyle w:val="ListParagraph"/>
            <w:numPr>
              <w:numId w:val="14"/>
            </w:numPr>
            <w:ind w:hanging="360"/>
            <w:jc w:val="both"/>
          </w:pPr>
        </w:pPrChange>
      </w:pPr>
      <w:ins w:id="41" w:author="Author">
        <w:r w:rsidRPr="0061776E">
          <w:rPr>
            <w:rFonts w:ascii="Times New Roman" w:hAnsi="Times New Roman" w:cs="Times New Roman"/>
            <w:sz w:val="20"/>
            <w:szCs w:val="20"/>
            <w:rPrChange w:id="42" w:author="Author">
              <w:rPr>
                <w:rFonts w:ascii="Verdana" w:hAnsi="Verdana" w:cs="Times New Roman"/>
                <w:color w:val="FF0000"/>
                <w:highlight w:val="yellow"/>
              </w:rPr>
            </w:rPrChange>
          </w:rPr>
          <w:lastRenderedPageBreak/>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ins>
    </w:p>
    <w:p w:rsidR="00941E4D" w:rsidDel="00941E4D" w:rsidRDefault="00941E4D" w:rsidP="00566107">
      <w:pPr>
        <w:jc w:val="both"/>
        <w:rPr>
          <w:del w:id="43" w:author="Author"/>
          <w:rFonts w:ascii="Times New Roman" w:hAnsi="Times New Roman" w:cs="Times New Roman"/>
          <w:sz w:val="20"/>
          <w:szCs w:val="20"/>
        </w:rPr>
      </w:pPr>
    </w:p>
    <w:p w:rsidR="00970195" w:rsidRPr="00566107" w:rsidRDefault="00CC34E4" w:rsidP="00566107">
      <w:pPr>
        <w:jc w:val="both"/>
        <w:rPr>
          <w:rFonts w:ascii="Times New Roman" w:hAnsi="Times New Roman" w:cs="Times New Roman"/>
          <w:b/>
          <w:sz w:val="20"/>
          <w:szCs w:val="20"/>
        </w:rPr>
      </w:pPr>
      <w:r w:rsidRPr="00566107">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483"/>
        <w:gridCol w:w="1933"/>
        <w:gridCol w:w="5826"/>
        <w:tblGridChange w:id="44">
          <w:tblGrid>
            <w:gridCol w:w="1483"/>
            <w:gridCol w:w="1933"/>
            <w:gridCol w:w="5826"/>
          </w:tblGrid>
        </w:tblGridChange>
      </w:tblGrid>
      <w:tr w:rsidR="00FB2816" w:rsidRPr="006C2F0D" w:rsidTr="00566107">
        <w:trPr>
          <w:trHeight w:val="300"/>
        </w:trPr>
        <w:tc>
          <w:tcPr>
            <w:tcW w:w="1483" w:type="dxa"/>
            <w:noWrap/>
            <w:hideMark/>
          </w:tcPr>
          <w:p w:rsidR="00FB2816" w:rsidRPr="00566107" w:rsidRDefault="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w:t>
            </w:r>
          </w:p>
        </w:tc>
        <w:tc>
          <w:tcPr>
            <w:tcW w:w="1933" w:type="dxa"/>
            <w:hideMark/>
          </w:tcPr>
          <w:p w:rsidR="00FB2816" w:rsidRPr="00566107" w:rsidRDefault="00FB2816" w:rsidP="00FB2816">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ITEM</w:t>
            </w:r>
          </w:p>
        </w:tc>
        <w:tc>
          <w:tcPr>
            <w:tcW w:w="5826" w:type="dxa"/>
            <w:hideMark/>
          </w:tcPr>
          <w:p w:rsidR="00FB2816" w:rsidRPr="00566107" w:rsidRDefault="00FB2816" w:rsidP="00FB2816">
            <w:pPr>
              <w:spacing w:after="200" w:line="276" w:lineRule="auto"/>
              <w:rPr>
                <w:rFonts w:ascii="Times New Roman" w:hAnsi="Times New Roman" w:cs="Times New Roman"/>
                <w:b/>
                <w:bCs/>
                <w:sz w:val="20"/>
                <w:szCs w:val="20"/>
              </w:rPr>
            </w:pPr>
            <w:r w:rsidRPr="00566107">
              <w:rPr>
                <w:rFonts w:ascii="Times New Roman" w:hAnsi="Times New Roman" w:cs="Times New Roman"/>
                <w:b/>
                <w:bCs/>
                <w:sz w:val="20"/>
                <w:szCs w:val="20"/>
              </w:rPr>
              <w:t>INSTRUCTIONS</w:t>
            </w:r>
          </w:p>
        </w:tc>
      </w:tr>
      <w:tr w:rsidR="009125C3" w:rsidRPr="006C2F0D" w:rsidTr="0061776E">
        <w:tblPrEx>
          <w:tblW w:w="0" w:type="auto"/>
          <w:tblPrExChange w:id="45" w:author="Author">
            <w:tblPrEx>
              <w:tblW w:w="0" w:type="auto"/>
            </w:tblPrEx>
          </w:tblPrExChange>
        </w:tblPrEx>
        <w:trPr>
          <w:trHeight w:val="211"/>
          <w:ins w:id="46" w:author="Author"/>
          <w:trPrChange w:id="47" w:author="Author">
            <w:trPr>
              <w:trHeight w:val="1575"/>
            </w:trPr>
          </w:trPrChange>
        </w:trPr>
        <w:tc>
          <w:tcPr>
            <w:tcW w:w="9242" w:type="dxa"/>
            <w:gridSpan w:val="3"/>
            <w:tcPrChange w:id="48" w:author="Author">
              <w:tcPr>
                <w:tcW w:w="9242" w:type="dxa"/>
                <w:gridSpan w:val="3"/>
              </w:tcPr>
            </w:tcPrChange>
          </w:tcPr>
          <w:p w:rsidR="009125C3" w:rsidRPr="006C2F0D" w:rsidRDefault="009125C3" w:rsidP="0061769B">
            <w:pPr>
              <w:rPr>
                <w:ins w:id="49" w:author="Author"/>
                <w:rFonts w:ascii="Times New Roman" w:hAnsi="Times New Roman" w:cs="Times New Roman"/>
                <w:sz w:val="20"/>
                <w:szCs w:val="20"/>
              </w:rPr>
            </w:pPr>
            <w:ins w:id="50" w:author="Author">
              <w:r w:rsidRPr="009125C3">
                <w:rPr>
                  <w:rFonts w:ascii="Times New Roman" w:hAnsi="Times New Roman" w:cs="Times New Roman"/>
                  <w:sz w:val="20"/>
                  <w:szCs w:val="20"/>
                </w:rPr>
                <w:t>Information on positions held</w:t>
              </w:r>
            </w:ins>
          </w:p>
        </w:tc>
      </w:tr>
      <w:tr w:rsidR="00DE548D" w:rsidRPr="006C2F0D" w:rsidTr="00DE548D">
        <w:trPr>
          <w:trHeight w:val="1575"/>
        </w:trPr>
        <w:tc>
          <w:tcPr>
            <w:tcW w:w="1483" w:type="dxa"/>
            <w:hideMark/>
          </w:tcPr>
          <w:p w:rsidR="00DE548D" w:rsidRPr="006C2F0D" w:rsidRDefault="001F4EE2" w:rsidP="0061769B">
            <w:pPr>
              <w:spacing w:line="276" w:lineRule="auto"/>
              <w:rPr>
                <w:rFonts w:ascii="Times New Roman" w:hAnsi="Times New Roman" w:cs="Times New Roman"/>
                <w:sz w:val="20"/>
                <w:szCs w:val="20"/>
              </w:rPr>
            </w:pPr>
            <w:r>
              <w:rPr>
                <w:rFonts w:ascii="Times New Roman" w:hAnsi="Times New Roman" w:cs="Times New Roman"/>
                <w:sz w:val="20"/>
                <w:szCs w:val="20"/>
              </w:rPr>
              <w:t>C004</w:t>
            </w:r>
            <w:r w:rsidR="00DE548D" w:rsidRPr="0061769B">
              <w:rPr>
                <w:rFonts w:ascii="Times New Roman" w:hAnsi="Times New Roman" w:cs="Times New Roman"/>
                <w:sz w:val="20"/>
                <w:szCs w:val="20"/>
              </w:rPr>
              <w:t>0</w:t>
            </w:r>
          </w:p>
          <w:p w:rsidR="00DE548D" w:rsidRPr="0061769B" w:rsidRDefault="00DE548D"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DE548D" w:rsidRDefault="00DE548D" w:rsidP="0061769B">
            <w:pPr>
              <w:spacing w:after="200" w:line="276" w:lineRule="auto"/>
              <w:rPr>
                <w:ins w:id="51" w:author="Autho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CE2F9D">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32704D" w:rsidRPr="0061769B" w:rsidRDefault="0032704D" w:rsidP="0061769B">
            <w:pPr>
              <w:spacing w:after="200" w:line="276" w:lineRule="auto"/>
              <w:rPr>
                <w:rFonts w:ascii="Times New Roman" w:hAnsi="Times New Roman" w:cs="Times New Roman"/>
                <w:sz w:val="20"/>
                <w:szCs w:val="20"/>
              </w:rPr>
            </w:pPr>
            <w:ins w:id="52"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DE548D" w:rsidRPr="006C2F0D" w:rsidTr="00DE548D">
        <w:trPr>
          <w:trHeight w:val="1519"/>
        </w:trPr>
        <w:tc>
          <w:tcPr>
            <w:tcW w:w="1483" w:type="dxa"/>
            <w:hideMark/>
          </w:tcPr>
          <w:p w:rsidR="00DE548D" w:rsidRPr="0061769B" w:rsidRDefault="001F4EE2" w:rsidP="0061769B">
            <w:pPr>
              <w:pStyle w:val="NoSpacing"/>
              <w:rPr>
                <w:rFonts w:ascii="Times New Roman" w:hAnsi="Times New Roman" w:cs="Times New Roman"/>
                <w:sz w:val="20"/>
              </w:rPr>
            </w:pPr>
            <w:r>
              <w:rPr>
                <w:rFonts w:ascii="Times New Roman" w:hAnsi="Times New Roman" w:cs="Times New Roman"/>
                <w:sz w:val="20"/>
              </w:rPr>
              <w:t>C005</w:t>
            </w:r>
            <w:r w:rsidR="00DE548D" w:rsidRPr="0061769B">
              <w:rPr>
                <w:rFonts w:ascii="Times New Roman" w:hAnsi="Times New Roman" w:cs="Times New Roman"/>
                <w:sz w:val="20"/>
              </w:rPr>
              <w:t>0</w:t>
            </w:r>
          </w:p>
          <w:p w:rsidR="00DE548D" w:rsidRPr="006C2F0D" w:rsidRDefault="00DE548D" w:rsidP="0061769B">
            <w:pPr>
              <w:pStyle w:val="NoSpacing"/>
            </w:pPr>
            <w:r w:rsidRPr="0061769B">
              <w:rPr>
                <w:rFonts w:ascii="Times New Roman" w:hAnsi="Times New Roman" w:cs="Times New Roman"/>
                <w:sz w:val="20"/>
              </w:rPr>
              <w:t>(A5)</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del w:id="53" w:author="Author">
              <w:r w:rsidDel="005016E5">
                <w:rPr>
                  <w:rFonts w:ascii="Times New Roman" w:hAnsi="Times New Roman" w:cs="Times New Roman"/>
                  <w:sz w:val="20"/>
                  <w:szCs w:val="20"/>
                </w:rPr>
                <w:delText>-</w:delText>
              </w:r>
            </w:del>
            <w:ins w:id="54" w:author="Author">
              <w:r w:rsidR="005016E5">
                <w:rPr>
                  <w:rFonts w:ascii="Times New Roman" w:hAnsi="Times New Roman" w:cs="Times New Roman"/>
                  <w:sz w:val="20"/>
                  <w:szCs w:val="20"/>
                </w:rPr>
                <w:t>–</w:t>
              </w:r>
            </w:ins>
            <w:r w:rsidRPr="006C2F0D">
              <w:rPr>
                <w:rFonts w:ascii="Times New Roman" w:hAnsi="Times New Roman" w:cs="Times New Roman"/>
                <w:sz w:val="20"/>
                <w:szCs w:val="20"/>
              </w:rPr>
              <w:t xml:space="preserve"> </w:t>
            </w:r>
            <w:ins w:id="55" w:author="Author">
              <w:r w:rsidR="00C55835" w:rsidRPr="00C55835">
                <w:rPr>
                  <w:rFonts w:ascii="Times New Roman" w:hAnsi="Times New Roman" w:cs="Times New Roman"/>
                  <w:sz w:val="20"/>
                  <w:szCs w:val="20"/>
                </w:rPr>
                <w:t>WKN</w:t>
              </w:r>
              <w:r w:rsidR="005016E5">
                <w:rPr>
                  <w:rFonts w:ascii="Times New Roman" w:hAnsi="Times New Roman" w:cs="Times New Roman"/>
                  <w:sz w:val="20"/>
                  <w:szCs w:val="20"/>
                </w:rPr>
                <w:t xml:space="preserve"> (</w:t>
              </w:r>
            </w:ins>
            <w:proofErr w:type="spellStart"/>
            <w:del w:id="56" w:author="Author">
              <w:r w:rsidRPr="006C2F0D" w:rsidDel="00C55835">
                <w:rPr>
                  <w:rFonts w:ascii="Times New Roman" w:hAnsi="Times New Roman" w:cs="Times New Roman"/>
                  <w:sz w:val="20"/>
                  <w:szCs w:val="20"/>
                </w:rPr>
                <w:delText>WRT</w:delText>
              </w:r>
              <w:r w:rsidRPr="006C2F0D" w:rsidDel="001A743E">
                <w:rPr>
                  <w:rFonts w:ascii="Times New Roman" w:hAnsi="Times New Roman" w:cs="Times New Roman"/>
                  <w:sz w:val="20"/>
                  <w:szCs w:val="20"/>
                </w:rPr>
                <w:delText xml:space="preserve"> (</w:delText>
              </w:r>
            </w:del>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del w:id="57" w:author="Author">
              <w:r w:rsidRPr="006C2F0D" w:rsidDel="005016E5">
                <w:rPr>
                  <w:rFonts w:ascii="Times New Roman" w:hAnsi="Times New Roman" w:cs="Times New Roman"/>
                  <w:sz w:val="20"/>
                  <w:szCs w:val="20"/>
                </w:rPr>
                <w:delText>b</w:delText>
              </w:r>
            </w:del>
            <w:ins w:id="58" w:author="Author">
              <w:r w:rsidR="005016E5">
                <w:rPr>
                  <w:rFonts w:ascii="Times New Roman" w:hAnsi="Times New Roman" w:cs="Times New Roman"/>
                  <w:sz w:val="20"/>
                  <w:szCs w:val="20"/>
                </w:rPr>
                <w:t>m</w:t>
              </w:r>
            </w:ins>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ins w:id="59" w:author="Author">
              <w:r w:rsidR="005016E5">
                <w:rPr>
                  <w:rFonts w:ascii="Times New Roman" w:hAnsi="Times New Roman" w:cs="Times New Roman"/>
                  <w:sz w:val="20"/>
                  <w:szCs w:val="20"/>
                </w:rPr>
                <w:t>)</w:t>
              </w:r>
            </w:ins>
            <w:del w:id="60" w:author="Author">
              <w:r w:rsidRPr="006C2F0D" w:rsidDel="001A743E">
                <w:rPr>
                  <w:rFonts w:ascii="Times New Roman" w:hAnsi="Times New Roman" w:cs="Times New Roman"/>
                  <w:sz w:val="20"/>
                  <w:szCs w:val="20"/>
                </w:rPr>
                <w:delText>)</w:delText>
              </w:r>
            </w:del>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DE548D" w:rsidRDefault="00DE548D" w:rsidP="0061769B">
            <w:pPr>
              <w:rPr>
                <w:ins w:id="61" w:author="Autho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6D39DC" w:rsidRPr="006C2F0D" w:rsidDel="006D39DC" w:rsidRDefault="006D39DC" w:rsidP="0061769B">
            <w:pPr>
              <w:rPr>
                <w:del w:id="62" w:author="Author"/>
                <w:rFonts w:ascii="Times New Roman" w:hAnsi="Times New Roman" w:cs="Times New Roman"/>
                <w:sz w:val="20"/>
                <w:szCs w:val="20"/>
              </w:rPr>
            </w:pPr>
          </w:p>
          <w:p w:rsidR="00DE548D" w:rsidRPr="0061769B" w:rsidRDefault="00DE548D" w:rsidP="0061769B">
            <w:pPr>
              <w:spacing w:line="276" w:lineRule="auto"/>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6D39DC" w:rsidRPr="0061776E" w:rsidRDefault="006D39DC" w:rsidP="0061769B">
            <w:pPr>
              <w:spacing w:line="276" w:lineRule="auto"/>
              <w:rPr>
                <w:ins w:id="63" w:author="Author"/>
                <w:rFonts w:ascii="Times New Roman" w:hAnsi="Times New Roman" w:cs="Times New Roman"/>
                <w:sz w:val="20"/>
                <w:szCs w:val="20"/>
                <w:rPrChange w:id="64" w:author="Author">
                  <w:rPr>
                    <w:ins w:id="65" w:author="Author"/>
                    <w:rFonts w:ascii="Times New Roman" w:hAnsi="Times New Roman" w:cs="Times New Roman"/>
                    <w:sz w:val="20"/>
                    <w:szCs w:val="20"/>
                    <w:lang w:val="fr-FR"/>
                  </w:rPr>
                </w:rPrChange>
              </w:rPr>
            </w:pPr>
            <w:ins w:id="66" w:author="Author">
              <w:r>
                <w:rPr>
                  <w:rFonts w:ascii="Times New Roman" w:hAnsi="Times New Roman" w:cs="Times New Roman"/>
                  <w:sz w:val="20"/>
                  <w:szCs w:val="20"/>
                  <w:lang w:val="fr-FR"/>
                </w:rPr>
                <w:t xml:space="preserve">8 – </w:t>
              </w:r>
              <w:r w:rsidRPr="0061776E">
                <w:rPr>
                  <w:rFonts w:ascii="Times New Roman" w:hAnsi="Times New Roman" w:cs="Times New Roman"/>
                  <w:sz w:val="20"/>
                  <w:szCs w:val="20"/>
                  <w:rPrChange w:id="67" w:author="Author">
                    <w:rPr>
                      <w:rFonts w:ascii="Times New Roman" w:hAnsi="Times New Roman" w:cs="Times New Roman"/>
                      <w:sz w:val="20"/>
                      <w:szCs w:val="20"/>
                      <w:lang w:val="fr-FR"/>
                    </w:rPr>
                  </w:rPrChange>
                </w:rPr>
                <w:t>FIGI (Financial Instrument Global Identifier)</w:t>
              </w:r>
            </w:ins>
          </w:p>
          <w:p w:rsidR="006D39DC" w:rsidRPr="006C2F0D" w:rsidRDefault="00DE548D" w:rsidP="0061769B">
            <w:pPr>
              <w:spacing w:line="276" w:lineRule="auto"/>
              <w:rPr>
                <w:rFonts w:ascii="Times New Roman" w:hAnsi="Times New Roman" w:cs="Times New Roman"/>
                <w:sz w:val="20"/>
                <w:szCs w:val="20"/>
              </w:rPr>
            </w:pPr>
            <w:del w:id="68" w:author="Author">
              <w:r w:rsidRPr="006C2F0D" w:rsidDel="006D39DC">
                <w:rPr>
                  <w:rFonts w:ascii="Times New Roman" w:hAnsi="Times New Roman" w:cs="Times New Roman"/>
                  <w:sz w:val="20"/>
                  <w:szCs w:val="20"/>
                </w:rPr>
                <w:delText>8</w:delText>
              </w:r>
            </w:del>
            <w:ins w:id="69" w:author="Author">
              <w:r w:rsidR="006D39DC">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32704D" w:rsidRDefault="006D39DC" w:rsidP="0061769B">
            <w:pPr>
              <w:spacing w:after="200" w:line="276" w:lineRule="auto"/>
              <w:rPr>
                <w:ins w:id="70" w:author="Author"/>
                <w:rFonts w:ascii="Times New Roman" w:hAnsi="Times New Roman" w:cs="Times New Roman"/>
                <w:sz w:val="20"/>
                <w:szCs w:val="20"/>
              </w:rPr>
            </w:pPr>
            <w:ins w:id="71" w:author="Author">
              <w:r>
                <w:rPr>
                  <w:rFonts w:ascii="Times New Roman" w:hAnsi="Times New Roman" w:cs="Times New Roman"/>
                  <w:sz w:val="20"/>
                  <w:szCs w:val="20"/>
                </w:rPr>
                <w:t>9</w:t>
              </w:r>
            </w:ins>
            <w:r w:rsidR="00DE548D" w:rsidRPr="006C2F0D">
              <w:rPr>
                <w:rFonts w:ascii="Times New Roman" w:hAnsi="Times New Roman" w:cs="Times New Roman"/>
                <w:sz w:val="20"/>
                <w:szCs w:val="20"/>
              </w:rPr>
              <w:t>9 - Code attributed by the undertaking</w:t>
            </w:r>
          </w:p>
          <w:p w:rsidR="00DE548D" w:rsidRPr="0061769B" w:rsidRDefault="0032704D" w:rsidP="00A7253F">
            <w:pPr>
              <w:spacing w:after="200" w:line="276" w:lineRule="auto"/>
              <w:rPr>
                <w:rFonts w:ascii="Times New Roman" w:hAnsi="Times New Roman" w:cs="Times New Roman"/>
                <w:sz w:val="20"/>
                <w:szCs w:val="20"/>
              </w:rPr>
            </w:pPr>
            <w:ins w:id="72" w:author="Author">
              <w:r>
                <w:rPr>
                  <w:rFonts w:ascii="Times New Roman" w:hAnsi="Times New Roman" w:cs="Times New Roman"/>
                  <w:sz w:val="20"/>
                  <w:szCs w:val="20"/>
                </w:rPr>
                <w:t>When the same Asset ID Code needs to be reported for one asset that is issued in 2 or more different currencies</w:t>
              </w:r>
              <w:r w:rsidR="00A7253F">
                <w:rPr>
                  <w:rFonts w:ascii="Times New Roman" w:hAnsi="Times New Roman" w:cs="Times New Roman"/>
                  <w:sz w:val="20"/>
                  <w:szCs w:val="20"/>
                </w:rPr>
                <w:t xml:space="preserve"> and the code in C0040 is defined by Asset ID code and the ISO </w:t>
              </w:r>
              <w:r w:rsidR="00A7253F"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w:t>
              </w:r>
              <w:del w:id="73" w:author="Author">
                <w:r w:rsidRPr="001616FE" w:rsidDel="00A7253F">
                  <w:rPr>
                    <w:rFonts w:ascii="Times New Roman" w:hAnsi="Times New Roman" w:cs="Times New Roman"/>
                    <w:sz w:val="20"/>
                    <w:szCs w:val="20"/>
                  </w:rPr>
                  <w:delText>it is necessary to specify the</w:delText>
                </w:r>
                <w:r w:rsidDel="00A7253F">
                  <w:rPr>
                    <w:rFonts w:ascii="Times New Roman" w:hAnsi="Times New Roman" w:cs="Times New Roman"/>
                    <w:sz w:val="20"/>
                    <w:szCs w:val="20"/>
                  </w:rPr>
                  <w:delText xml:space="preserve"> Asset ID Code and the currency code.</w:delText>
                </w:r>
                <w:r w:rsidRPr="001616FE" w:rsidDel="00A7253F">
                  <w:rPr>
                    <w:rFonts w:ascii="Times New Roman" w:hAnsi="Times New Roman" w:cs="Times New Roman"/>
                    <w:sz w:val="20"/>
                    <w:szCs w:val="20"/>
                  </w:rPr>
                  <w:delText xml:space="preserve"> </w:delText>
                </w:r>
                <w:r w:rsidDel="00A7253F">
                  <w:rPr>
                    <w:rFonts w:ascii="Times New Roman" w:hAnsi="Times New Roman" w:cs="Times New Roman"/>
                    <w:sz w:val="20"/>
                    <w:szCs w:val="20"/>
                  </w:rPr>
                  <w:delText xml:space="preserve">In this case, </w:delText>
                </w:r>
              </w:del>
              <w:r>
                <w:rPr>
                  <w:rFonts w:ascii="Times New Roman" w:hAnsi="Times New Roman" w:cs="Times New Roman"/>
                  <w:sz w:val="20"/>
                  <w:szCs w:val="20"/>
                </w:rPr>
                <w:t xml:space="preserve">the Asset ID Code Type shall </w:t>
              </w:r>
              <w:r w:rsidR="00A7253F">
                <w:rPr>
                  <w:rFonts w:ascii="Times New Roman" w:hAnsi="Times New Roman" w:cs="Times New Roman"/>
                  <w:sz w:val="20"/>
                  <w:szCs w:val="20"/>
                </w:rPr>
                <w:t>refer</w:t>
              </w:r>
              <w:del w:id="74" w:author="Author">
                <w:r w:rsidDel="00A7253F">
                  <w:rPr>
                    <w:rFonts w:ascii="Times New Roman" w:hAnsi="Times New Roman" w:cs="Times New Roman"/>
                    <w:sz w:val="20"/>
                    <w:szCs w:val="20"/>
                  </w:rPr>
                  <w:delText>include</w:delText>
                </w:r>
              </w:del>
              <w:r w:rsidR="00A7253F">
                <w:rPr>
                  <w:rFonts w:ascii="Times New Roman" w:hAnsi="Times New Roman" w:cs="Times New Roman"/>
                  <w:sz w:val="20"/>
                  <w:szCs w:val="20"/>
                </w:rPr>
                <w:t xml:space="preserve"> to</w:t>
              </w:r>
              <w:r>
                <w:rPr>
                  <w:rFonts w:ascii="Times New Roman" w:hAnsi="Times New Roman" w:cs="Times New Roman"/>
                  <w:sz w:val="20"/>
                  <w:szCs w:val="20"/>
                </w:rPr>
                <w:t xml:space="preserve"> option 9 and the option of the original Asset ID Code, as in the following example</w:t>
              </w:r>
              <w:r w:rsidR="00A7253F">
                <w:rPr>
                  <w:rFonts w:ascii="Times New Roman" w:hAnsi="Times New Roman" w:cs="Times New Roman"/>
                  <w:sz w:val="20"/>
                  <w:szCs w:val="20"/>
                </w:rPr>
                <w:t xml:space="preserve"> for which the code reported was ISIN </w:t>
              </w:r>
              <w:proofErr w:type="spellStart"/>
              <w:r w:rsidR="00A7253F">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del w:id="75" w:author="Author">
              <w:r w:rsidR="00DE548D" w:rsidRPr="006C2F0D" w:rsidDel="0032704D">
                <w:rPr>
                  <w:rFonts w:ascii="Times New Roman" w:hAnsi="Times New Roman" w:cs="Times New Roman"/>
                  <w:sz w:val="20"/>
                  <w:szCs w:val="20"/>
                </w:rPr>
                <w:delText xml:space="preserve"> </w:delText>
              </w:r>
            </w:del>
          </w:p>
        </w:tc>
      </w:tr>
      <w:tr w:rsidR="007C4B56" w:rsidRPr="006C2F0D" w:rsidTr="00566107">
        <w:trPr>
          <w:trHeight w:val="2390"/>
        </w:trPr>
        <w:tc>
          <w:tcPr>
            <w:tcW w:w="1483" w:type="dxa"/>
            <w:hideMark/>
          </w:tcPr>
          <w:p w:rsidR="007C4B56" w:rsidRPr="006C2F0D" w:rsidRDefault="007446C4" w:rsidP="00566107">
            <w:pPr>
              <w:spacing w:line="276" w:lineRule="auto"/>
              <w:rPr>
                <w:rFonts w:ascii="Times New Roman" w:hAnsi="Times New Roman" w:cs="Times New Roman"/>
                <w:sz w:val="20"/>
                <w:szCs w:val="20"/>
              </w:rPr>
            </w:pPr>
            <w:r w:rsidRPr="00566107">
              <w:rPr>
                <w:rFonts w:ascii="Times New Roman" w:hAnsi="Times New Roman" w:cs="Times New Roman"/>
                <w:sz w:val="20"/>
                <w:szCs w:val="20"/>
              </w:rPr>
              <w:lastRenderedPageBreak/>
              <w:t>C00</w:t>
            </w:r>
            <w:r w:rsidR="001F4EE2">
              <w:rPr>
                <w:rFonts w:ascii="Times New Roman" w:hAnsi="Times New Roman" w:cs="Times New Roman"/>
                <w:sz w:val="20"/>
                <w:szCs w:val="20"/>
              </w:rPr>
              <w:t>6</w:t>
            </w:r>
            <w:r w:rsidRPr="00566107">
              <w:rPr>
                <w:rFonts w:ascii="Times New Roman" w:hAnsi="Times New Roman" w:cs="Times New Roman"/>
                <w:sz w:val="20"/>
                <w:szCs w:val="20"/>
              </w:rPr>
              <w:t>0</w:t>
            </w:r>
          </w:p>
          <w:p w:rsidR="00287E2A" w:rsidRPr="00566107" w:rsidRDefault="00287E2A"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(A1)</w:t>
            </w:r>
          </w:p>
        </w:tc>
        <w:tc>
          <w:tcPr>
            <w:tcW w:w="1933" w:type="dxa"/>
            <w:hideMark/>
          </w:tcPr>
          <w:p w:rsidR="007C4B56" w:rsidRPr="00566107" w:rsidRDefault="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5826" w:type="dxa"/>
            <w:hideMark/>
          </w:tcPr>
          <w:p w:rsidR="007C4B56" w:rsidRPr="00566107" w:rsidRDefault="007C4B56" w:rsidP="00566107">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00980CFA" w:rsidRPr="006C2F0D">
              <w:rPr>
                <w:rFonts w:ascii="Times New Roman" w:hAnsi="Times New Roman" w:cs="Times New Roman"/>
                <w:sz w:val="20"/>
                <w:szCs w:val="20"/>
              </w:rPr>
              <w:t xml:space="preserve">2 - </w:t>
            </w:r>
            <w:r w:rsidR="004B5345" w:rsidRPr="006C2F0D">
              <w:rPr>
                <w:rFonts w:ascii="Times New Roman" w:hAnsi="Times New Roman" w:cs="Times New Roman"/>
                <w:sz w:val="20"/>
                <w:szCs w:val="20"/>
              </w:rPr>
              <w:t>Non-life</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980CFA" w:rsidRPr="006C2F0D" w:rsidRDefault="00980CFA">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w:t>
            </w:r>
            <w:r w:rsidR="00777A70" w:rsidRPr="006C2F0D">
              <w:rPr>
                <w:rFonts w:ascii="Times New Roman" w:hAnsi="Times New Roman" w:cs="Times New Roman"/>
                <w:sz w:val="20"/>
                <w:szCs w:val="20"/>
              </w:rPr>
              <w:t>s</w:t>
            </w:r>
            <w:r w:rsidR="007C4B56" w:rsidRPr="00566107">
              <w:rPr>
                <w:rFonts w:ascii="Times New Roman" w:hAnsi="Times New Roman" w:cs="Times New Roman"/>
                <w:sz w:val="20"/>
                <w:szCs w:val="20"/>
              </w:rPr>
              <w:t xml:space="preserve">  </w:t>
            </w:r>
          </w:p>
          <w:p w:rsidR="007C4B56" w:rsidRPr="00566107" w:rsidRDefault="00980CFA" w:rsidP="00566107">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007C4B56" w:rsidRPr="00566107">
              <w:rPr>
                <w:rFonts w:ascii="Times New Roman" w:hAnsi="Times New Roman" w:cs="Times New Roman"/>
                <w:sz w:val="20"/>
                <w:szCs w:val="20"/>
              </w:rPr>
              <w:t>Shareholders' funds</w:t>
            </w:r>
            <w:r w:rsidR="007C4B56"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007C4B56" w:rsidRPr="00566107">
              <w:rPr>
                <w:rFonts w:ascii="Times New Roman" w:hAnsi="Times New Roman" w:cs="Times New Roman"/>
                <w:sz w:val="20"/>
                <w:szCs w:val="20"/>
              </w:rPr>
              <w:t>General</w:t>
            </w:r>
            <w:r w:rsidR="007C4B56" w:rsidRPr="00566107">
              <w:rPr>
                <w:rFonts w:ascii="Times New Roman" w:hAnsi="Times New Roman" w:cs="Times New Roman"/>
                <w:sz w:val="20"/>
                <w:szCs w:val="20"/>
              </w:rPr>
              <w:br/>
            </w:r>
          </w:p>
          <w:p w:rsidR="007C4B56" w:rsidRPr="00566107" w:rsidRDefault="007C4B56"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except for identifying ring fenced funds, but </w:t>
            </w:r>
            <w:r w:rsidR="00AA78FE"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005B2E6D"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FB2816" w:rsidRPr="006C2F0D" w:rsidTr="00566107">
        <w:trPr>
          <w:trHeight w:val="1466"/>
        </w:trPr>
        <w:tc>
          <w:tcPr>
            <w:tcW w:w="1483" w:type="dxa"/>
            <w:hideMark/>
          </w:tcPr>
          <w:p w:rsidR="00FB2816" w:rsidRPr="006C2F0D" w:rsidRDefault="007446C4" w:rsidP="00566107">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7</w:t>
            </w:r>
            <w:r w:rsidRPr="00566107">
              <w:rPr>
                <w:rFonts w:ascii="Times New Roman" w:hAnsi="Times New Roman" w:cs="Times New Roman"/>
                <w:sz w:val="20"/>
                <w:szCs w:val="20"/>
              </w:rPr>
              <w:t>0</w:t>
            </w:r>
          </w:p>
          <w:p w:rsidR="00287E2A" w:rsidRPr="00566107" w:rsidRDefault="00287E2A"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(A2)</w:t>
            </w:r>
          </w:p>
        </w:tc>
        <w:tc>
          <w:tcPr>
            <w:tcW w:w="1933" w:type="dxa"/>
            <w:hideMark/>
          </w:tcPr>
          <w:p w:rsidR="00FB2816" w:rsidRPr="00566107" w:rsidRDefault="00FB2816" w:rsidP="00966B11">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Fund </w:t>
            </w:r>
            <w:r w:rsidR="00966B11" w:rsidRPr="00566107">
              <w:rPr>
                <w:rFonts w:ascii="Times New Roman" w:hAnsi="Times New Roman" w:cs="Times New Roman"/>
                <w:sz w:val="20"/>
                <w:szCs w:val="20"/>
              </w:rPr>
              <w:t>n</w:t>
            </w:r>
            <w:r w:rsidRPr="00566107">
              <w:rPr>
                <w:rFonts w:ascii="Times New Roman" w:hAnsi="Times New Roman" w:cs="Times New Roman"/>
                <w:sz w:val="20"/>
                <w:szCs w:val="20"/>
              </w:rPr>
              <w:t>umber</w:t>
            </w:r>
          </w:p>
        </w:tc>
        <w:tc>
          <w:tcPr>
            <w:tcW w:w="5826" w:type="dxa"/>
            <w:hideMark/>
          </w:tcPr>
          <w:p w:rsidR="009078D4" w:rsidRPr="00566107" w:rsidRDefault="009078D4"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FB2816" w:rsidRPr="00566107" w:rsidRDefault="006745F4"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6A72FF" w:rsidRPr="006C2F0D" w:rsidTr="00566107">
        <w:trPr>
          <w:trHeight w:val="1475"/>
        </w:trPr>
        <w:tc>
          <w:tcPr>
            <w:tcW w:w="1483" w:type="dxa"/>
          </w:tcPr>
          <w:p w:rsidR="006A72FF" w:rsidRPr="00566107" w:rsidRDefault="006A72FF" w:rsidP="00764C3A">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8</w:t>
            </w:r>
            <w:r w:rsidRPr="00566107">
              <w:rPr>
                <w:rFonts w:ascii="Times New Roman" w:hAnsi="Times New Roman" w:cs="Times New Roman"/>
                <w:sz w:val="20"/>
                <w:szCs w:val="20"/>
              </w:rPr>
              <w:t>0</w:t>
            </w:r>
          </w:p>
        </w:tc>
        <w:tc>
          <w:tcPr>
            <w:tcW w:w="1933" w:type="dxa"/>
          </w:tcPr>
          <w:p w:rsidR="006A72FF" w:rsidRPr="00566107" w:rsidRDefault="006A72FF" w:rsidP="00672A53">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Matching portfolio number</w:t>
            </w:r>
          </w:p>
        </w:tc>
        <w:tc>
          <w:tcPr>
            <w:tcW w:w="5826" w:type="dxa"/>
          </w:tcPr>
          <w:p w:rsidR="00777A70" w:rsidRPr="00566107" w:rsidRDefault="006745F4" w:rsidP="00566107">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ins w:id="76" w:author="Author">
              <w:r w:rsidR="0032704D">
                <w:rPr>
                  <w:rFonts w:ascii="Times New Roman" w:hAnsi="Times New Roman" w:cs="Times New Roman"/>
                  <w:sz w:val="20"/>
                  <w:szCs w:val="20"/>
                </w:rPr>
                <w:t xml:space="preserve"> as prescribed in Article </w:t>
              </w:r>
              <w:proofErr w:type="gramStart"/>
              <w:r w:rsidR="0032704D">
                <w:rPr>
                  <w:rFonts w:ascii="Times New Roman" w:hAnsi="Times New Roman" w:cs="Times New Roman"/>
                  <w:sz w:val="20"/>
                  <w:szCs w:val="20"/>
                </w:rPr>
                <w:t>77b(</w:t>
              </w:r>
              <w:proofErr w:type="gramEnd"/>
              <w:r w:rsidR="0032704D">
                <w:rPr>
                  <w:rFonts w:ascii="Times New Roman" w:hAnsi="Times New Roman" w:cs="Times New Roman"/>
                  <w:sz w:val="20"/>
                  <w:szCs w:val="20"/>
                </w:rPr>
                <w:t xml:space="preserve">1)(a) of Directive </w:t>
              </w:r>
              <w:r w:rsidR="0032704D" w:rsidRPr="0061769B">
                <w:rPr>
                  <w:rFonts w:ascii="Times New Roman" w:hAnsi="Times New Roman" w:cs="Times New Roman"/>
                  <w:sz w:val="20"/>
                  <w:szCs w:val="20"/>
                </w:rPr>
                <w:t>2009/138/EC</w:t>
              </w:r>
            </w:ins>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7C4B56" w:rsidRPr="006C2F0D" w:rsidTr="00566107">
        <w:trPr>
          <w:trHeight w:val="1241"/>
        </w:trPr>
        <w:tc>
          <w:tcPr>
            <w:tcW w:w="1483" w:type="dxa"/>
            <w:hideMark/>
          </w:tcPr>
          <w:p w:rsidR="00287E2A" w:rsidRPr="006C2F0D" w:rsidRDefault="007446C4" w:rsidP="00566107">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sidR="001F4EE2">
              <w:rPr>
                <w:rFonts w:ascii="Times New Roman" w:hAnsi="Times New Roman" w:cs="Times New Roman"/>
                <w:sz w:val="20"/>
                <w:szCs w:val="20"/>
              </w:rPr>
              <w:t>9</w:t>
            </w:r>
            <w:r w:rsidRPr="00566107">
              <w:rPr>
                <w:rFonts w:ascii="Times New Roman" w:hAnsi="Times New Roman" w:cs="Times New Roman"/>
                <w:sz w:val="20"/>
                <w:szCs w:val="20"/>
              </w:rPr>
              <w:t>0</w:t>
            </w:r>
          </w:p>
          <w:p w:rsidR="00287E2A" w:rsidRPr="006C2F0D" w:rsidRDefault="00287E2A" w:rsidP="00566107">
            <w:pPr>
              <w:spacing w:line="276" w:lineRule="auto"/>
              <w:rPr>
                <w:rFonts w:ascii="Times New Roman" w:hAnsi="Times New Roman" w:cs="Times New Roman"/>
                <w:sz w:val="20"/>
                <w:szCs w:val="20"/>
              </w:rPr>
            </w:pPr>
            <w:r w:rsidRPr="006C2F0D">
              <w:rPr>
                <w:rFonts w:ascii="Times New Roman" w:hAnsi="Times New Roman" w:cs="Times New Roman"/>
                <w:sz w:val="20"/>
                <w:szCs w:val="20"/>
              </w:rPr>
              <w:t>(A3)</w:t>
            </w:r>
          </w:p>
          <w:p w:rsidR="007C4B56" w:rsidRPr="00566107" w:rsidRDefault="007C4B56" w:rsidP="00566107">
            <w:pPr>
              <w:spacing w:line="276" w:lineRule="auto"/>
              <w:rPr>
                <w:rFonts w:ascii="Times New Roman" w:hAnsi="Times New Roman" w:cs="Times New Roman"/>
                <w:sz w:val="20"/>
                <w:szCs w:val="20"/>
              </w:rPr>
            </w:pPr>
          </w:p>
        </w:tc>
        <w:tc>
          <w:tcPr>
            <w:tcW w:w="1933" w:type="dxa"/>
            <w:hideMark/>
          </w:tcPr>
          <w:p w:rsidR="007C4B56" w:rsidRPr="00566107" w:rsidRDefault="007C4B56" w:rsidP="007C4B5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Asset held in unit linked and index linked contracts </w:t>
            </w:r>
          </w:p>
        </w:tc>
        <w:tc>
          <w:tcPr>
            <w:tcW w:w="5826" w:type="dxa"/>
            <w:hideMark/>
          </w:tcPr>
          <w:p w:rsidR="000A5AEC" w:rsidRPr="00566107" w:rsidRDefault="007C4B56" w:rsidP="00566107">
            <w:pPr>
              <w:rPr>
                <w:rFonts w:ascii="Times New Roman" w:hAnsi="Times New Roman" w:cs="Times New Roman"/>
                <w:sz w:val="20"/>
                <w:szCs w:val="20"/>
                <w:lang w:val="en-US"/>
              </w:rPr>
            </w:pPr>
            <w:r w:rsidRPr="00566107">
              <w:rPr>
                <w:rFonts w:ascii="Times New Roman" w:hAnsi="Times New Roman" w:cs="Times New Roman"/>
                <w:sz w:val="20"/>
                <w:szCs w:val="20"/>
              </w:rPr>
              <w:t>Identify the assets that are held by unit linked and index linked</w:t>
            </w:r>
            <w:r w:rsidR="00966B11" w:rsidRPr="00566107">
              <w:rPr>
                <w:rFonts w:ascii="Times New Roman" w:hAnsi="Times New Roman" w:cs="Times New Roman"/>
                <w:sz w:val="20"/>
                <w:szCs w:val="20"/>
              </w:rPr>
              <w:t xml:space="preserve"> contracts</w:t>
            </w:r>
            <w:r w:rsidRPr="00566107">
              <w:rPr>
                <w:rFonts w:ascii="Times New Roman" w:hAnsi="Times New Roman" w:cs="Times New Roman"/>
                <w:sz w:val="20"/>
                <w:szCs w:val="20"/>
              </w:rPr>
              <w:t>. One of the options in the following closed list shall be used:</w:t>
            </w:r>
            <w:r w:rsidRPr="00566107">
              <w:rPr>
                <w:rFonts w:ascii="Times New Roman" w:hAnsi="Times New Roman" w:cs="Times New Roman"/>
                <w:sz w:val="20"/>
                <w:szCs w:val="20"/>
              </w:rPr>
              <w:br/>
            </w:r>
            <w:r w:rsidR="000A5AEC" w:rsidRPr="00566107">
              <w:rPr>
                <w:rFonts w:ascii="Times New Roman" w:hAnsi="Times New Roman" w:cs="Times New Roman"/>
                <w:sz w:val="20"/>
                <w:szCs w:val="20"/>
                <w:lang w:val="en-US"/>
              </w:rPr>
              <w:t>1</w:t>
            </w:r>
            <w:r w:rsidR="000A67B7" w:rsidRPr="006C2F0D">
              <w:rPr>
                <w:rFonts w:ascii="Times New Roman" w:hAnsi="Times New Roman" w:cs="Times New Roman"/>
                <w:sz w:val="20"/>
                <w:szCs w:val="20"/>
                <w:lang w:val="en-US"/>
              </w:rPr>
              <w:t xml:space="preserve"> - </w:t>
            </w:r>
            <w:r w:rsidR="000A5AEC" w:rsidRPr="00566107">
              <w:rPr>
                <w:rFonts w:ascii="Times New Roman" w:hAnsi="Times New Roman" w:cs="Times New Roman"/>
                <w:sz w:val="20"/>
                <w:szCs w:val="20"/>
                <w:lang w:val="en-US"/>
              </w:rPr>
              <w:t>Unit-linked or index-linked</w:t>
            </w:r>
          </w:p>
          <w:p w:rsidR="007C4B56" w:rsidRPr="00566107" w:rsidRDefault="000A5AEC" w:rsidP="00FB2816">
            <w:pPr>
              <w:spacing w:after="200" w:line="276" w:lineRule="auto"/>
              <w:rPr>
                <w:rFonts w:ascii="Times New Roman" w:hAnsi="Times New Roman" w:cs="Times New Roman"/>
                <w:sz w:val="20"/>
                <w:szCs w:val="20"/>
              </w:rPr>
            </w:pPr>
            <w:r w:rsidRPr="00566107">
              <w:rPr>
                <w:rFonts w:ascii="Times New Roman" w:hAnsi="Times New Roman" w:cs="Times New Roman"/>
                <w:sz w:val="20"/>
                <w:szCs w:val="20"/>
                <w:lang w:val="en-US"/>
              </w:rPr>
              <w:t>2</w:t>
            </w:r>
            <w:r w:rsidR="000A67B7" w:rsidRPr="006C2F0D">
              <w:rPr>
                <w:rFonts w:ascii="Times New Roman" w:hAnsi="Times New Roman" w:cs="Times New Roman"/>
                <w:sz w:val="20"/>
                <w:szCs w:val="20"/>
                <w:lang w:val="en-US"/>
              </w:rPr>
              <w:t xml:space="preserve"> - </w:t>
            </w:r>
            <w:r w:rsidRPr="00566107">
              <w:rPr>
                <w:rFonts w:ascii="Times New Roman" w:hAnsi="Times New Roman" w:cs="Times New Roman"/>
                <w:sz w:val="20"/>
                <w:szCs w:val="20"/>
                <w:lang w:val="en-US"/>
              </w:rPr>
              <w:t>Neither unit-linked nor index-linked</w:t>
            </w:r>
          </w:p>
        </w:tc>
      </w:tr>
      <w:tr w:rsidR="000371BC" w:rsidRPr="006C2F0D" w:rsidTr="00566107">
        <w:trPr>
          <w:trHeight w:val="2489"/>
        </w:trPr>
        <w:tc>
          <w:tcPr>
            <w:tcW w:w="1483" w:type="dxa"/>
            <w:hideMark/>
          </w:tcPr>
          <w:p w:rsidR="00C67CC7" w:rsidRPr="00DD6811" w:rsidRDefault="007446C4" w:rsidP="00566107">
            <w:pPr>
              <w:pStyle w:val="NoSpacing"/>
              <w:rPr>
                <w:rFonts w:ascii="Times New Roman" w:hAnsi="Times New Roman" w:cs="Times New Roman"/>
                <w:sz w:val="20"/>
              </w:rPr>
            </w:pPr>
            <w:r w:rsidRPr="00566107">
              <w:rPr>
                <w:rFonts w:ascii="Times New Roman" w:hAnsi="Times New Roman" w:cs="Times New Roman"/>
                <w:sz w:val="20"/>
              </w:rPr>
              <w:t>C0</w:t>
            </w:r>
            <w:r w:rsidR="00764C3A" w:rsidRPr="00566107">
              <w:rPr>
                <w:rFonts w:ascii="Times New Roman" w:hAnsi="Times New Roman" w:cs="Times New Roman"/>
                <w:sz w:val="20"/>
              </w:rPr>
              <w:t>10</w:t>
            </w:r>
            <w:r w:rsidRPr="00566107">
              <w:rPr>
                <w:rFonts w:ascii="Times New Roman" w:hAnsi="Times New Roman" w:cs="Times New Roman"/>
                <w:sz w:val="20"/>
              </w:rPr>
              <w:t>0</w:t>
            </w:r>
          </w:p>
          <w:p w:rsidR="000371BC" w:rsidRPr="00566107" w:rsidRDefault="0024650D" w:rsidP="00566107">
            <w:pPr>
              <w:pStyle w:val="NoSpacing"/>
              <w:rPr>
                <w:rFonts w:ascii="Times New Roman" w:hAnsi="Times New Roman" w:cs="Times New Roman"/>
                <w:sz w:val="20"/>
                <w:szCs w:val="20"/>
              </w:rPr>
            </w:pPr>
            <w:r>
              <w:rPr>
                <w:rFonts w:ascii="Times New Roman" w:hAnsi="Times New Roman" w:cs="Times New Roman"/>
                <w:sz w:val="20"/>
              </w:rPr>
              <w:t>(</w:t>
            </w:r>
            <w:r w:rsidR="000371BC" w:rsidRPr="00566107">
              <w:rPr>
                <w:rFonts w:ascii="Times New Roman" w:hAnsi="Times New Roman" w:cs="Times New Roman"/>
                <w:sz w:val="20"/>
              </w:rPr>
              <w:t>A6</w:t>
            </w:r>
            <w:r>
              <w:rPr>
                <w:rFonts w:ascii="Times New Roman" w:hAnsi="Times New Roman" w:cs="Times New Roman"/>
                <w:sz w:val="20"/>
              </w:rPr>
              <w:t>)</w:t>
            </w:r>
          </w:p>
        </w:tc>
        <w:tc>
          <w:tcPr>
            <w:tcW w:w="1933"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pledged as collateral</w:t>
            </w:r>
          </w:p>
        </w:tc>
        <w:tc>
          <w:tcPr>
            <w:tcW w:w="5826" w:type="dxa"/>
            <w:hideMark/>
          </w:tcPr>
          <w:p w:rsidR="000371BC" w:rsidRPr="00566107" w:rsidRDefault="000371BC">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Identify assets kept in the </w:t>
            </w:r>
            <w:r w:rsidR="00F40635" w:rsidRPr="00566107">
              <w:rPr>
                <w:rFonts w:ascii="Times New Roman" w:hAnsi="Times New Roman" w:cs="Times New Roman"/>
                <w:sz w:val="20"/>
                <w:szCs w:val="20"/>
              </w:rPr>
              <w:t>u</w:t>
            </w:r>
            <w:r w:rsidRPr="00566107">
              <w:rPr>
                <w:rFonts w:ascii="Times New Roman" w:hAnsi="Times New Roman" w:cs="Times New Roman"/>
                <w:sz w:val="20"/>
                <w:szCs w:val="20"/>
              </w:rPr>
              <w:t>ndertaking</w:t>
            </w:r>
            <w:r w:rsidR="009B13D8">
              <w:rPr>
                <w:rFonts w:ascii="Times New Roman" w:hAnsi="Times New Roman" w:cs="Times New Roman"/>
                <w:sz w:val="20"/>
                <w:szCs w:val="20"/>
              </w:rPr>
              <w:t>’s</w:t>
            </w:r>
            <w:r w:rsidRPr="00566107">
              <w:rPr>
                <w:rFonts w:ascii="Times New Roman" w:hAnsi="Times New Roman" w:cs="Times New Roman"/>
                <w:sz w:val="20"/>
                <w:szCs w:val="20"/>
              </w:rPr>
              <w:t xml:space="preserve"> balance-sheet </w:t>
            </w:r>
            <w:del w:id="77" w:author="Author">
              <w:r w:rsidRPr="00566107" w:rsidDel="0032704D">
                <w:rPr>
                  <w:rFonts w:ascii="Times New Roman" w:hAnsi="Times New Roman" w:cs="Times New Roman"/>
                  <w:sz w:val="20"/>
                  <w:szCs w:val="20"/>
                </w:rPr>
                <w:delText xml:space="preserve"> </w:delText>
              </w:r>
            </w:del>
            <w:r w:rsidRPr="00566107">
              <w:rPr>
                <w:rFonts w:ascii="Times New Roman" w:hAnsi="Times New Roman" w:cs="Times New Roman"/>
                <w:sz w:val="20"/>
                <w:szCs w:val="20"/>
              </w:rPr>
              <w:t xml:space="preserve">that are </w:t>
            </w:r>
            <w:r w:rsidR="00ED7263" w:rsidRPr="006C2F0D">
              <w:rPr>
                <w:rFonts w:ascii="Times New Roman" w:hAnsi="Times New Roman" w:cs="Times New Roman"/>
                <w:sz w:val="20"/>
                <w:szCs w:val="20"/>
              </w:rPr>
              <w:t>pledged</w:t>
            </w:r>
            <w:r w:rsidR="00764C3A" w:rsidRPr="00566107">
              <w:rPr>
                <w:rFonts w:ascii="Times New Roman" w:hAnsi="Times New Roman" w:cs="Times New Roman"/>
                <w:sz w:val="20"/>
                <w:szCs w:val="20"/>
              </w:rPr>
              <w:t xml:space="preserve"> as collateral</w:t>
            </w:r>
            <w:r w:rsidRPr="00566107">
              <w:rPr>
                <w:rFonts w:ascii="Times New Roman" w:hAnsi="Times New Roman" w:cs="Times New Roman"/>
                <w:sz w:val="20"/>
                <w:szCs w:val="20"/>
              </w:rPr>
              <w:t>. For partially pledge</w:t>
            </w:r>
            <w:r w:rsidR="00720C5F">
              <w:rPr>
                <w:rFonts w:ascii="Times New Roman" w:hAnsi="Times New Roman" w:cs="Times New Roman"/>
                <w:sz w:val="20"/>
                <w:szCs w:val="20"/>
              </w:rPr>
              <w:t>d</w:t>
            </w:r>
            <w:r w:rsidRPr="00566107">
              <w:rPr>
                <w:rFonts w:ascii="Times New Roman" w:hAnsi="Times New Roman" w:cs="Times New Roman"/>
                <w:sz w:val="20"/>
                <w:szCs w:val="20"/>
              </w:rPr>
              <w:t xml:space="preserve"> assets two lines for each asset shall be reported, one for the pledged amount and</w:t>
            </w:r>
            <w:r w:rsidR="004918B4">
              <w:rPr>
                <w:rFonts w:ascii="Times New Roman" w:hAnsi="Times New Roman" w:cs="Times New Roman"/>
                <w:sz w:val="20"/>
                <w:szCs w:val="20"/>
              </w:rPr>
              <w:t xml:space="preserve"> an</w:t>
            </w:r>
            <w:r w:rsidRPr="00566107">
              <w:rPr>
                <w:rFonts w:ascii="Times New Roman" w:hAnsi="Times New Roman" w:cs="Times New Roman"/>
                <w:sz w:val="20"/>
                <w:szCs w:val="20"/>
              </w:rPr>
              <w:t>other for the remaining part. One of the options in the following</w:t>
            </w:r>
            <w:r w:rsidR="00AE4842" w:rsidRPr="00566107">
              <w:rPr>
                <w:rFonts w:ascii="Times New Roman" w:hAnsi="Times New Roman" w:cs="Times New Roman"/>
                <w:sz w:val="20"/>
                <w:szCs w:val="20"/>
              </w:rPr>
              <w:t xml:space="preserve"> closed</w:t>
            </w:r>
            <w:r w:rsidRPr="00566107">
              <w:rPr>
                <w:rFonts w:ascii="Times New Roman" w:hAnsi="Times New Roman" w:cs="Times New Roman"/>
                <w:sz w:val="20"/>
                <w:szCs w:val="20"/>
              </w:rPr>
              <w:t xml:space="preserve"> list shall be used for the pledged part of the asset:</w:t>
            </w:r>
          </w:p>
          <w:p w:rsidR="000371BC"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sidR="006C6E40">
              <w:rPr>
                <w:rFonts w:ascii="Times New Roman" w:hAnsi="Times New Roman" w:cs="Times New Roman"/>
                <w:sz w:val="20"/>
                <w:szCs w:val="20"/>
              </w:rPr>
              <w:t xml:space="preserve"> </w:t>
            </w:r>
            <w:r w:rsidRPr="006C2F0D">
              <w:rPr>
                <w:rFonts w:ascii="Times New Roman" w:hAnsi="Times New Roman" w:cs="Times New Roman"/>
                <w:sz w:val="20"/>
                <w:szCs w:val="20"/>
              </w:rPr>
              <w:t>- A</w:t>
            </w:r>
            <w:r w:rsidR="000371BC" w:rsidRPr="00566107">
              <w:rPr>
                <w:rFonts w:ascii="Times New Roman" w:hAnsi="Times New Roman" w:cs="Times New Roman"/>
                <w:sz w:val="20"/>
                <w:szCs w:val="20"/>
              </w:rPr>
              <w:t>ssets in the balance sheet that are collateral pledged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000371BC" w:rsidRPr="00566107">
              <w:rPr>
                <w:rFonts w:ascii="Times New Roman" w:hAnsi="Times New Roman" w:cs="Times New Roman"/>
                <w:sz w:val="20"/>
                <w:szCs w:val="20"/>
              </w:rPr>
              <w:t>Collateral for reinsurance accepted</w:t>
            </w:r>
          </w:p>
          <w:p w:rsidR="000371BC" w:rsidRPr="00566107" w:rsidRDefault="00263A71"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000371BC" w:rsidRPr="00566107">
              <w:rPr>
                <w:rFonts w:ascii="Times New Roman" w:hAnsi="Times New Roman" w:cs="Times New Roman"/>
                <w:sz w:val="20"/>
                <w:szCs w:val="20"/>
              </w:rPr>
              <w:t>Collateral for securities borrowed</w:t>
            </w:r>
          </w:p>
          <w:p w:rsidR="00966B11" w:rsidRPr="00566107" w:rsidRDefault="00263A71"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000371BC" w:rsidRPr="00566107">
              <w:rPr>
                <w:rFonts w:ascii="Times New Roman" w:hAnsi="Times New Roman" w:cs="Times New Roman"/>
                <w:sz w:val="20"/>
                <w:szCs w:val="20"/>
              </w:rPr>
              <w:t>- Repos</w:t>
            </w:r>
          </w:p>
          <w:p w:rsidR="000371BC" w:rsidRPr="00566107" w:rsidRDefault="00263A71">
            <w:pPr>
              <w:spacing w:after="200" w:line="276" w:lineRule="auto"/>
              <w:contextualSpacing/>
              <w:rPr>
                <w:rFonts w:ascii="Times New Roman" w:hAnsi="Times New Roman" w:cs="Times New Roman"/>
                <w:sz w:val="20"/>
                <w:szCs w:val="20"/>
              </w:rPr>
            </w:pPr>
            <w:del w:id="78" w:author="Author">
              <w:r w:rsidRPr="006C2F0D" w:rsidDel="00A7253F">
                <w:rPr>
                  <w:rFonts w:ascii="Times New Roman" w:hAnsi="Times New Roman" w:cs="Times New Roman"/>
                  <w:sz w:val="20"/>
                  <w:szCs w:val="20"/>
                </w:rPr>
                <w:delText>5</w:delText>
              </w:r>
            </w:del>
            <w:ins w:id="79" w:author="Author">
              <w:r w:rsidR="00A7253F">
                <w:rPr>
                  <w:rFonts w:ascii="Times New Roman" w:hAnsi="Times New Roman" w:cs="Times New Roman"/>
                  <w:sz w:val="20"/>
                  <w:szCs w:val="20"/>
                </w:rPr>
                <w:t>9</w:t>
              </w:r>
            </w:ins>
            <w:r w:rsidRPr="006C2F0D">
              <w:rPr>
                <w:rFonts w:ascii="Times New Roman" w:hAnsi="Times New Roman" w:cs="Times New Roman"/>
                <w:sz w:val="20"/>
                <w:szCs w:val="20"/>
              </w:rPr>
              <w:t xml:space="preserve"> - </w:t>
            </w:r>
            <w:r w:rsidR="00966B11" w:rsidRPr="00566107">
              <w:rPr>
                <w:rFonts w:ascii="Times New Roman" w:hAnsi="Times New Roman" w:cs="Times New Roman"/>
                <w:sz w:val="20"/>
                <w:szCs w:val="20"/>
              </w:rPr>
              <w:t>Not collateral</w:t>
            </w:r>
          </w:p>
        </w:tc>
      </w:tr>
      <w:tr w:rsidR="00DE548D" w:rsidRPr="006C2F0D" w:rsidTr="0061769B">
        <w:trPr>
          <w:trHeight w:val="990"/>
        </w:trPr>
        <w:tc>
          <w:tcPr>
            <w:tcW w:w="1483" w:type="dxa"/>
            <w:vMerge w:val="restart"/>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rPr>
              <w:t>C0110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A12</w:t>
            </w:r>
            <w:r>
              <w:rPr>
                <w:rFonts w:ascii="Times New Roman" w:hAnsi="Times New Roman" w:cs="Times New Roman"/>
                <w:sz w:val="20"/>
              </w:rPr>
              <w:t>)</w:t>
            </w:r>
          </w:p>
        </w:tc>
        <w:tc>
          <w:tcPr>
            <w:tcW w:w="1933" w:type="dxa"/>
            <w:vMerge w:val="restart"/>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5826" w:type="dxa"/>
            <w:vMerge w:val="restart"/>
            <w:hideMark/>
          </w:tcPr>
          <w:p w:rsidR="00DE548D" w:rsidRPr="0061769B"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DE548D" w:rsidRDefault="00DE548D" w:rsidP="0061769B">
            <w:pPr>
              <w:rPr>
                <w:ins w:id="80" w:author="Author"/>
                <w:rFonts w:ascii="Times New Roman" w:hAnsi="Times New Roman" w:cs="Times New Roman"/>
                <w:sz w:val="20"/>
                <w:szCs w:val="20"/>
              </w:rPr>
            </w:pPr>
          </w:p>
          <w:p w:rsidR="0032704D" w:rsidRDefault="0032704D" w:rsidP="0061769B">
            <w:pPr>
              <w:rPr>
                <w:ins w:id="81" w:author="Author"/>
                <w:rFonts w:ascii="Times New Roman" w:hAnsi="Times New Roman" w:cs="Times New Roman"/>
                <w:sz w:val="20"/>
                <w:szCs w:val="20"/>
              </w:rPr>
            </w:pPr>
            <w:ins w:id="82" w:author="Autho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ins>
          </w:p>
          <w:p w:rsidR="0032704D" w:rsidRPr="0061769B" w:rsidRDefault="0032704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ins w:id="83" w:author="Author">
              <w:r w:rsidR="0016311F">
                <w:rPr>
                  <w:rFonts w:ascii="Times New Roman" w:hAnsi="Times New Roman" w:cs="Times New Roman"/>
                  <w:sz w:val="20"/>
                  <w:szCs w:val="20"/>
                </w:rPr>
                <w:t xml:space="preserve">CIC 71, CIC 75 </w:t>
              </w:r>
            </w:ins>
            <w:r w:rsidRPr="0061769B">
              <w:rPr>
                <w:rFonts w:ascii="Times New Roman" w:hAnsi="Times New Roman" w:cs="Times New Roman"/>
                <w:sz w:val="20"/>
                <w:szCs w:val="20"/>
              </w:rPr>
              <w:t xml:space="preserve">and for CIC </w:t>
            </w:r>
            <w:del w:id="84" w:author="Author">
              <w:r w:rsidRPr="0061769B" w:rsidDel="0016311F">
                <w:rPr>
                  <w:rFonts w:ascii="Times New Roman" w:hAnsi="Times New Roman" w:cs="Times New Roman"/>
                  <w:sz w:val="20"/>
                  <w:szCs w:val="20"/>
                </w:rPr>
                <w:delText xml:space="preserve">category </w:delText>
              </w:r>
            </w:del>
            <w:r w:rsidRPr="0061769B">
              <w:rPr>
                <w:rFonts w:ascii="Times New Roman" w:hAnsi="Times New Roman" w:cs="Times New Roman"/>
                <w:sz w:val="20"/>
                <w:szCs w:val="20"/>
              </w:rPr>
              <w:t>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DE548D" w:rsidRPr="006C2F0D" w:rsidRDefault="00DE548D" w:rsidP="0061769B">
            <w:pPr>
              <w:rP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DE548D" w:rsidRPr="0061769B" w:rsidRDefault="00DE548D" w:rsidP="0061769B">
            <w:pPr>
              <w:rPr>
                <w:rFonts w:ascii="Times New Roman" w:hAnsi="Times New Roman" w:cs="Times New Roman"/>
                <w:sz w:val="20"/>
                <w:szCs w:val="20"/>
              </w:rPr>
            </w:pPr>
          </w:p>
        </w:tc>
      </w:tr>
      <w:tr w:rsidR="00DE548D" w:rsidRPr="006C2F0D" w:rsidTr="0061769B">
        <w:trPr>
          <w:trHeight w:val="464"/>
        </w:trPr>
        <w:tc>
          <w:tcPr>
            <w:tcW w:w="1483" w:type="dxa"/>
            <w:vMerge/>
            <w:hideMark/>
          </w:tcPr>
          <w:p w:rsidR="00DE548D" w:rsidRPr="0061769B" w:rsidRDefault="00DE548D" w:rsidP="0061769B">
            <w:pPr>
              <w:spacing w:after="200" w:line="276" w:lineRule="auto"/>
              <w:rPr>
                <w:rFonts w:ascii="Times New Roman" w:hAnsi="Times New Roman" w:cs="Times New Roman"/>
                <w:sz w:val="20"/>
                <w:szCs w:val="20"/>
              </w:rPr>
            </w:pPr>
          </w:p>
        </w:tc>
        <w:tc>
          <w:tcPr>
            <w:tcW w:w="1933" w:type="dxa"/>
            <w:vMerge/>
            <w:hideMark/>
          </w:tcPr>
          <w:p w:rsidR="00DE548D" w:rsidRPr="0061769B" w:rsidRDefault="00DE548D" w:rsidP="0061769B">
            <w:pPr>
              <w:spacing w:after="200" w:line="276" w:lineRule="auto"/>
              <w:rPr>
                <w:rFonts w:ascii="Times New Roman" w:hAnsi="Times New Roman" w:cs="Times New Roman"/>
                <w:sz w:val="20"/>
                <w:szCs w:val="20"/>
              </w:rPr>
            </w:pPr>
          </w:p>
        </w:tc>
        <w:tc>
          <w:tcPr>
            <w:tcW w:w="5826" w:type="dxa"/>
            <w:vMerge/>
            <w:hideMark/>
          </w:tcPr>
          <w:p w:rsidR="00DE548D" w:rsidRPr="0061769B" w:rsidRDefault="00DE548D" w:rsidP="0061769B">
            <w:pPr>
              <w:spacing w:after="200" w:line="276" w:lineRule="auto"/>
              <w:rPr>
                <w:rFonts w:ascii="Times New Roman" w:hAnsi="Times New Roman" w:cs="Times New Roman"/>
                <w:sz w:val="20"/>
                <w:szCs w:val="20"/>
              </w:rPr>
            </w:pPr>
          </w:p>
        </w:tc>
      </w:tr>
      <w:tr w:rsidR="00DE548D" w:rsidRPr="006C2F0D" w:rsidTr="0061769B">
        <w:trPr>
          <w:trHeight w:val="300"/>
        </w:trPr>
        <w:tc>
          <w:tcPr>
            <w:tcW w:w="1483" w:type="dxa"/>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rPr>
              <w:t>C0120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1933"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5826" w:type="dxa"/>
          </w:tcPr>
          <w:p w:rsidR="00DE548D" w:rsidRDefault="00DE548D" w:rsidP="0061769B">
            <w:pPr>
              <w:spacing w:after="200" w:line="276" w:lineRule="auto"/>
              <w:rPr>
                <w:ins w:id="85" w:author="Autho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32704D" w:rsidRPr="0061769B" w:rsidRDefault="0032704D" w:rsidP="0061769B">
            <w:pPr>
              <w:spacing w:after="200" w:line="276" w:lineRule="auto"/>
              <w:rPr>
                <w:rFonts w:ascii="Times New Roman" w:hAnsi="Times New Roman" w:cs="Times New Roman"/>
                <w:sz w:val="20"/>
                <w:szCs w:val="20"/>
              </w:rPr>
            </w:pPr>
            <w:ins w:id="86" w:author="Autho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ins>
          </w:p>
          <w:p w:rsidR="00DE548D" w:rsidRPr="0061769B" w:rsidRDefault="00DE548D"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When available, this item corresponds to the entity name in the LEI database. When this is not available corresponds to the legal name.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ins w:id="87" w:author="Author">
              <w:r w:rsidR="0016311F">
                <w:rPr>
                  <w:rFonts w:ascii="Times New Roman" w:hAnsi="Times New Roman" w:cs="Times New Roman"/>
                  <w:sz w:val="20"/>
                  <w:szCs w:val="20"/>
                </w:rPr>
                <w:t xml:space="preserve">CIC 71, CIC 75 </w:t>
              </w:r>
            </w:ins>
            <w:r w:rsidRPr="0061769B">
              <w:rPr>
                <w:rFonts w:ascii="Times New Roman" w:hAnsi="Times New Roman" w:cs="Times New Roman"/>
                <w:sz w:val="20"/>
                <w:szCs w:val="20"/>
              </w:rPr>
              <w:t>and for CIC category 9 – Property.</w:t>
            </w:r>
          </w:p>
        </w:tc>
      </w:tr>
      <w:tr w:rsidR="00DE548D" w:rsidRPr="006C2F0D" w:rsidTr="0061769B">
        <w:trPr>
          <w:trHeight w:val="915"/>
        </w:trPr>
        <w:tc>
          <w:tcPr>
            <w:tcW w:w="1483" w:type="dxa"/>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C0130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5826" w:type="dxa"/>
            <w:hideMark/>
          </w:tcPr>
          <w:p w:rsidR="00DE548D" w:rsidRPr="00FE3920"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w:t>
            </w:r>
            <w:r w:rsidRPr="00FE3920">
              <w:rPr>
                <w:rFonts w:ascii="Times New Roman" w:hAnsi="Times New Roman" w:cs="Times New Roman"/>
                <w:sz w:val="20"/>
                <w:szCs w:val="20"/>
              </w:rPr>
              <w:t xml:space="preserve">assets, for </w:t>
            </w:r>
            <w:ins w:id="88" w:author="Author">
              <w:del w:id="89" w:author="Author">
                <w:r w:rsidR="0032704D" w:rsidRPr="00FE3920" w:rsidDel="001A743E">
                  <w:rPr>
                    <w:rFonts w:ascii="Times New Roman" w:hAnsi="Times New Roman" w:cs="Times New Roman"/>
                    <w:sz w:val="20"/>
                    <w:szCs w:val="20"/>
                  </w:rPr>
                  <w:delText>all</w:delText>
                </w:r>
              </w:del>
              <w:r w:rsidR="001A743E" w:rsidRPr="00FE3920">
                <w:rPr>
                  <w:rFonts w:ascii="Times New Roman" w:hAnsi="Times New Roman" w:cs="Times New Roman"/>
                  <w:sz w:val="20"/>
                  <w:szCs w:val="20"/>
                </w:rPr>
                <w:t>relevant</w:t>
              </w:r>
              <w:r w:rsidR="0032704D" w:rsidRPr="00FE3920">
                <w:rPr>
                  <w:rFonts w:ascii="Times New Roman" w:hAnsi="Times New Roman" w:cs="Times New Roman"/>
                  <w:sz w:val="20"/>
                  <w:szCs w:val="20"/>
                </w:rPr>
                <w:t xml:space="preserve"> </w:t>
              </w:r>
            </w:ins>
            <w:r w:rsidRPr="00FE3920">
              <w:rPr>
                <w:rFonts w:ascii="Times New Roman" w:hAnsi="Times New Roman" w:cs="Times New Roman"/>
                <w:sz w:val="20"/>
                <w:szCs w:val="20"/>
              </w:rPr>
              <w:t>assets</w:t>
            </w:r>
            <w:del w:id="90" w:author="Author">
              <w:r w:rsidRPr="00FE3920" w:rsidDel="001A743E">
                <w:rPr>
                  <w:rFonts w:ascii="Times New Roman" w:hAnsi="Times New Roman" w:cs="Times New Roman"/>
                  <w:sz w:val="20"/>
                  <w:szCs w:val="20"/>
                </w:rPr>
                <w:delText xml:space="preserve"> </w:delText>
              </w:r>
            </w:del>
            <w:ins w:id="91" w:author="Author">
              <w:del w:id="92" w:author="Author">
                <w:r w:rsidR="0032704D" w:rsidRPr="00FE3920" w:rsidDel="001A743E">
                  <w:rPr>
                    <w:rFonts w:ascii="Times New Roman" w:hAnsi="Times New Roman" w:cs="Times New Roman"/>
                    <w:sz w:val="20"/>
                    <w:szCs w:val="20"/>
                  </w:rPr>
                  <w:delText>if relevant</w:delText>
                </w:r>
              </w:del>
            </w:ins>
            <w:del w:id="93" w:author="Author">
              <w:r w:rsidRPr="00FE3920" w:rsidDel="0032704D">
                <w:rPr>
                  <w:rFonts w:ascii="Times New Roman" w:hAnsi="Times New Roman" w:cs="Times New Roman"/>
                  <w:sz w:val="20"/>
                  <w:szCs w:val="20"/>
                </w:rPr>
                <w:delText>categories 3 and 4</w:delText>
              </w:r>
            </w:del>
            <w:r w:rsidRPr="00FE3920">
              <w:rPr>
                <w:rFonts w:ascii="Times New Roman" w:hAnsi="Times New Roman" w:cs="Times New Roman"/>
                <w:sz w:val="20"/>
                <w:szCs w:val="20"/>
              </w:rPr>
              <w:t>.</w:t>
            </w:r>
          </w:p>
          <w:p w:rsidR="00DE548D" w:rsidRPr="0061769B" w:rsidRDefault="0032704D" w:rsidP="0061769B">
            <w:pPr>
              <w:rPr>
                <w:rFonts w:ascii="Times New Roman" w:hAnsi="Times New Roman" w:cs="Times New Roman"/>
                <w:sz w:val="20"/>
                <w:szCs w:val="20"/>
              </w:rPr>
            </w:pPr>
            <w:ins w:id="94" w:author="Author">
              <w:r w:rsidRPr="00FE3920">
                <w:rPr>
                  <w:rFonts w:ascii="Times New Roman" w:hAnsi="Times New Roman" w:cs="Times New Roman"/>
                  <w:sz w:val="20"/>
                  <w:szCs w:val="20"/>
                </w:rPr>
                <w:t>This item shall</w:t>
              </w:r>
              <w:r>
                <w:rPr>
                  <w:rFonts w:ascii="Times New Roman" w:hAnsi="Times New Roman" w:cs="Times New Roman"/>
                  <w:sz w:val="20"/>
                  <w:szCs w:val="20"/>
                </w:rPr>
                <w:t xml:space="preserve"> not be reported if item Par amount</w:t>
              </w:r>
              <w:r w:rsidR="00A7253F">
                <w:rPr>
                  <w:rFonts w:ascii="Times New Roman" w:hAnsi="Times New Roman" w:cs="Times New Roman"/>
                  <w:sz w:val="20"/>
                  <w:szCs w:val="20"/>
                </w:rPr>
                <w:t xml:space="preserve">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95" w:author="Author">
              <w:r w:rsidR="00DE548D" w:rsidRPr="0061769B" w:rsidDel="0032704D">
                <w:rPr>
                  <w:rFonts w:ascii="Times New Roman" w:hAnsi="Times New Roman" w:cs="Times New Roman"/>
                  <w:sz w:val="20"/>
                  <w:szCs w:val="20"/>
                </w:rPr>
                <w:delText>Not applicable for CIC categories 1, 2, 5, 6, 7, 8 and 9.</w:delText>
              </w:r>
            </w:del>
          </w:p>
        </w:tc>
      </w:tr>
      <w:tr w:rsidR="00DE548D" w:rsidRPr="006C2F0D" w:rsidTr="0061769B">
        <w:trPr>
          <w:trHeight w:val="1116"/>
        </w:trPr>
        <w:tc>
          <w:tcPr>
            <w:tcW w:w="1483" w:type="dxa"/>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C0140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A22A</w:t>
            </w:r>
            <w:r>
              <w:rPr>
                <w:rFonts w:ascii="Times New Roman" w:hAnsi="Times New Roman" w:cs="Times New Roman"/>
                <w:sz w:val="20"/>
              </w:rPr>
              <w:t>)</w:t>
            </w:r>
          </w:p>
        </w:tc>
        <w:tc>
          <w:tcPr>
            <w:tcW w:w="1933"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5826" w:type="dxa"/>
          </w:tcPr>
          <w:p w:rsidR="00DE548D" w:rsidRPr="0061769B" w:rsidRDefault="0032704D" w:rsidP="0061769B">
            <w:pPr>
              <w:spacing w:after="200" w:line="276" w:lineRule="auto"/>
              <w:rPr>
                <w:rFonts w:ascii="Times New Roman" w:hAnsi="Times New Roman" w:cs="Times New Roman"/>
                <w:sz w:val="20"/>
                <w:szCs w:val="20"/>
              </w:rPr>
            </w:pPr>
            <w:ins w:id="96" w:author="Author">
              <w:r>
                <w:rPr>
                  <w:rFonts w:ascii="Times New Roman" w:hAnsi="Times New Roman" w:cs="Times New Roman"/>
                  <w:sz w:val="20"/>
                  <w:szCs w:val="20"/>
                </w:rPr>
                <w:t>Principle amount outstanding</w:t>
              </w:r>
            </w:ins>
            <w:del w:id="97" w:author="Author">
              <w:r w:rsidR="00DE548D" w:rsidRPr="0061769B" w:rsidDel="0032704D">
                <w:rPr>
                  <w:rFonts w:ascii="Times New Roman" w:hAnsi="Times New Roman" w:cs="Times New Roman"/>
                  <w:sz w:val="20"/>
                  <w:szCs w:val="20"/>
                </w:rPr>
                <w:delText xml:space="preserve">Invested amount </w:delText>
              </w:r>
            </w:del>
            <w:ins w:id="98" w:author="Author">
              <w:r>
                <w:rPr>
                  <w:rFonts w:ascii="Times New Roman" w:hAnsi="Times New Roman" w:cs="Times New Roman"/>
                  <w:sz w:val="20"/>
                  <w:szCs w:val="20"/>
                </w:rPr>
                <w:t xml:space="preserve"> </w:t>
              </w:r>
            </w:ins>
            <w:r w:rsidR="00DE548D" w:rsidRPr="0061769B">
              <w:rPr>
                <w:rFonts w:ascii="Times New Roman" w:hAnsi="Times New Roman" w:cs="Times New Roman"/>
                <w:sz w:val="20"/>
                <w:szCs w:val="20"/>
              </w:rPr>
              <w:t xml:space="preserve">measured at par amount, for </w:t>
            </w:r>
            <w:ins w:id="99" w:author="Author">
              <w:r>
                <w:rPr>
                  <w:rFonts w:ascii="Times New Roman" w:hAnsi="Times New Roman" w:cs="Times New Roman"/>
                  <w:sz w:val="20"/>
                  <w:szCs w:val="20"/>
                </w:rPr>
                <w:t xml:space="preserve">all </w:t>
              </w:r>
            </w:ins>
            <w:r w:rsidR="00DE548D" w:rsidRPr="0061769B">
              <w:rPr>
                <w:rFonts w:ascii="Times New Roman" w:hAnsi="Times New Roman" w:cs="Times New Roman"/>
                <w:sz w:val="20"/>
                <w:szCs w:val="20"/>
              </w:rPr>
              <w:t xml:space="preserve">assets </w:t>
            </w:r>
            <w:ins w:id="100" w:author="Author">
              <w:r>
                <w:rPr>
                  <w:rFonts w:ascii="Times New Roman" w:hAnsi="Times New Roman" w:cs="Times New Roman"/>
                  <w:sz w:val="20"/>
                  <w:szCs w:val="20"/>
                </w:rPr>
                <w:t>where this item is relevant</w:t>
              </w:r>
            </w:ins>
            <w:del w:id="101" w:author="Author">
              <w:r w:rsidR="00DE548D" w:rsidRPr="0061769B" w:rsidDel="0032704D">
                <w:rPr>
                  <w:rFonts w:ascii="Times New Roman" w:hAnsi="Times New Roman" w:cs="Times New Roman"/>
                  <w:sz w:val="20"/>
                  <w:szCs w:val="20"/>
                </w:rPr>
                <w:delText>categories 1, 2, 5, 6, and 8</w:delText>
              </w:r>
            </w:del>
            <w:r w:rsidR="00DE548D" w:rsidRPr="0061769B">
              <w:rPr>
                <w:rFonts w:ascii="Times New Roman" w:hAnsi="Times New Roman" w:cs="Times New Roman"/>
                <w:sz w:val="20"/>
                <w:szCs w:val="20"/>
              </w:rPr>
              <w:t>, and at nominal amount for CIC = 72, 73</w:t>
            </w:r>
            <w:ins w:id="102" w:author="Author">
              <w:r w:rsidR="009A1E96">
                <w:rPr>
                  <w:rFonts w:ascii="Times New Roman" w:hAnsi="Times New Roman" w:cs="Times New Roman"/>
                  <w:sz w:val="20"/>
                  <w:szCs w:val="20"/>
                </w:rPr>
                <w:t>,</w:t>
              </w:r>
            </w:ins>
            <w:r w:rsidR="00DE548D" w:rsidRPr="0061769B">
              <w:rPr>
                <w:rFonts w:ascii="Times New Roman" w:hAnsi="Times New Roman" w:cs="Times New Roman"/>
                <w:sz w:val="20"/>
                <w:szCs w:val="20"/>
              </w:rPr>
              <w:t xml:space="preserve"> </w:t>
            </w:r>
            <w:del w:id="103" w:author="Author">
              <w:r w:rsidR="00DE548D" w:rsidRPr="0061769B" w:rsidDel="009A1E96">
                <w:rPr>
                  <w:rFonts w:ascii="Times New Roman" w:hAnsi="Times New Roman" w:cs="Times New Roman"/>
                  <w:sz w:val="20"/>
                  <w:szCs w:val="20"/>
                </w:rPr>
                <w:delText xml:space="preserve">and </w:delText>
              </w:r>
            </w:del>
            <w:r w:rsidR="00DE548D" w:rsidRPr="0061769B">
              <w:rPr>
                <w:rFonts w:ascii="Times New Roman" w:hAnsi="Times New Roman" w:cs="Times New Roman"/>
                <w:sz w:val="20"/>
                <w:szCs w:val="20"/>
              </w:rPr>
              <w:t>74</w:t>
            </w:r>
            <w:ins w:id="104" w:author="Author">
              <w:r>
                <w:rPr>
                  <w:rFonts w:ascii="Times New Roman" w:hAnsi="Times New Roman" w:cs="Times New Roman"/>
                  <w:sz w:val="20"/>
                  <w:szCs w:val="20"/>
                </w:rPr>
                <w:t>, 75</w:t>
              </w:r>
              <w:r w:rsidR="009A1E96">
                <w:rPr>
                  <w:rFonts w:ascii="Times New Roman" w:hAnsi="Times New Roman" w:cs="Times New Roman"/>
                  <w:sz w:val="20"/>
                  <w:szCs w:val="20"/>
                </w:rPr>
                <w:t xml:space="preserve"> and 79 if applicable</w:t>
              </w:r>
            </w:ins>
            <w:r w:rsidR="00DE548D" w:rsidRPr="0061769B">
              <w:rPr>
                <w:rFonts w:ascii="Times New Roman" w:hAnsi="Times New Roman" w:cs="Times New Roman"/>
                <w:sz w:val="20"/>
                <w:szCs w:val="20"/>
              </w:rPr>
              <w:t>.</w:t>
            </w:r>
          </w:p>
          <w:p w:rsidR="00DE548D" w:rsidRPr="0061769B" w:rsidRDefault="0032704D" w:rsidP="009A1E96">
            <w:pPr>
              <w:spacing w:after="200" w:line="276" w:lineRule="auto"/>
              <w:rPr>
                <w:rFonts w:ascii="Times New Roman" w:hAnsi="Times New Roman" w:cs="Times New Roman"/>
                <w:sz w:val="20"/>
                <w:szCs w:val="20"/>
              </w:rPr>
            </w:pPr>
            <w:ins w:id="105" w:author="Autho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sidR="00A7253F">
                <w:rPr>
                  <w:rFonts w:ascii="Times New Roman" w:hAnsi="Times New Roman" w:cs="Times New Roman"/>
                  <w:sz w:val="20"/>
                  <w:szCs w:val="20"/>
                </w:rPr>
                <w:t xml:space="preserve">(C0130) </w:t>
              </w:r>
              <w:r>
                <w:rPr>
                  <w:rFonts w:ascii="Times New Roman" w:hAnsi="Times New Roman" w:cs="Times New Roman"/>
                  <w:sz w:val="20"/>
                  <w:szCs w:val="20"/>
                </w:rPr>
                <w:t>is reported.</w:t>
              </w:r>
            </w:ins>
            <w:del w:id="106" w:author="Author">
              <w:r w:rsidR="00DE548D" w:rsidRPr="0061769B" w:rsidDel="0032704D">
                <w:rPr>
                  <w:rFonts w:ascii="Times New Roman" w:hAnsi="Times New Roman" w:cs="Times New Roman"/>
                  <w:sz w:val="20"/>
                  <w:szCs w:val="20"/>
                </w:rPr>
                <w:delText>Not applicable for CIC categories 3, 4, 7 (excluding CIC = 72, 73</w:delText>
              </w:r>
            </w:del>
            <w:ins w:id="107" w:author="Author">
              <w:del w:id="108" w:author="Author">
                <w:r w:rsidR="009A1E96" w:rsidDel="0032704D">
                  <w:rPr>
                    <w:rFonts w:ascii="Times New Roman" w:hAnsi="Times New Roman" w:cs="Times New Roman"/>
                    <w:sz w:val="20"/>
                    <w:szCs w:val="20"/>
                  </w:rPr>
                  <w:delText>, 74</w:delText>
                </w:r>
              </w:del>
            </w:ins>
            <w:del w:id="109" w:author="Author">
              <w:r w:rsidR="00DE548D" w:rsidRPr="0061769B" w:rsidDel="0032704D">
                <w:rPr>
                  <w:rFonts w:ascii="Times New Roman" w:hAnsi="Times New Roman" w:cs="Times New Roman"/>
                  <w:sz w:val="20"/>
                  <w:szCs w:val="20"/>
                </w:rPr>
                <w:delText xml:space="preserve"> and 74</w:delText>
              </w:r>
            </w:del>
            <w:ins w:id="110" w:author="Author">
              <w:del w:id="111" w:author="Author">
                <w:r w:rsidR="009A1E96" w:rsidDel="0032704D">
                  <w:rPr>
                    <w:rFonts w:ascii="Times New Roman" w:hAnsi="Times New Roman" w:cs="Times New Roman"/>
                    <w:sz w:val="20"/>
                    <w:szCs w:val="20"/>
                  </w:rPr>
                  <w:delText>9</w:delText>
                </w:r>
              </w:del>
            </w:ins>
            <w:del w:id="112" w:author="Author">
              <w:r w:rsidR="00DE548D" w:rsidRPr="0061769B" w:rsidDel="0032704D">
                <w:rPr>
                  <w:rFonts w:ascii="Times New Roman" w:hAnsi="Times New Roman" w:cs="Times New Roman"/>
                  <w:sz w:val="20"/>
                  <w:szCs w:val="20"/>
                </w:rPr>
                <w:delText>) and 9.</w:delText>
              </w:r>
            </w:del>
          </w:p>
        </w:tc>
      </w:tr>
      <w:tr w:rsidR="00DE548D" w:rsidRPr="006C2F0D" w:rsidTr="00566107">
        <w:trPr>
          <w:trHeight w:val="2258"/>
        </w:trPr>
        <w:tc>
          <w:tcPr>
            <w:tcW w:w="1483" w:type="dxa"/>
            <w:hideMark/>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C0150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A24</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826" w:type="dxa"/>
            <w:hideMark/>
          </w:tcPr>
          <w:p w:rsidR="00DE548D" w:rsidRPr="002670DE" w:rsidRDefault="00DE548D" w:rsidP="0061769B">
            <w:pPr>
              <w:pStyle w:val="NoSpacing"/>
              <w:rPr>
                <w:rFonts w:ascii="Times New Roman" w:hAnsi="Times New Roman" w:cs="Times New Roman"/>
                <w:sz w:val="20"/>
                <w:szCs w:val="20"/>
              </w:rPr>
            </w:pPr>
            <w:r w:rsidRPr="00566107">
              <w:rPr>
                <w:rFonts w:ascii="Times New Roman" w:hAnsi="Times New Roman" w:cs="Times New Roman"/>
                <w:sz w:val="20"/>
                <w:szCs w:val="20"/>
              </w:rPr>
              <w:t>Identify the valuation method used when valuing assets. One of the options in the following closed list shall be used:</w:t>
            </w:r>
          </w:p>
          <w:p w:rsidR="00DE548D" w:rsidRPr="002670DE"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methods</w:t>
            </w:r>
          </w:p>
          <w:p w:rsidR="00DE548D" w:rsidRPr="002670DE" w:rsidRDefault="00DE548D" w:rsidP="0061769B">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DE548D" w:rsidRDefault="00DE548D" w:rsidP="0061769B">
            <w:pPr>
              <w:pStyle w:val="NoSpacing"/>
              <w:rPr>
                <w:ins w:id="113" w:author="Autho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rsidR="007560A6" w:rsidRPr="00566107" w:rsidRDefault="007560A6">
            <w:pPr>
              <w:pStyle w:val="NoSpacing"/>
              <w:rPr>
                <w:rFonts w:ascii="Times New Roman" w:hAnsi="Times New Roman" w:cs="Times New Roman"/>
                <w:sz w:val="20"/>
                <w:szCs w:val="20"/>
              </w:rPr>
            </w:pPr>
            <w:ins w:id="114" w:author="Autho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w:t>
              </w:r>
              <w:r w:rsidR="00A7253F">
                <w:rPr>
                  <w:rFonts w:ascii="Times New Roman" w:hAnsi="Times New Roman" w:cs="Times New Roman"/>
                  <w:sz w:val="20"/>
                  <w:szCs w:val="20"/>
                </w:rPr>
                <w:t xml:space="preserve">Delegated </w:t>
              </w:r>
              <w:r>
                <w:rPr>
                  <w:rFonts w:ascii="Times New Roman" w:hAnsi="Times New Roman" w:cs="Times New Roman"/>
                  <w:sz w:val="20"/>
                  <w:szCs w:val="20"/>
                </w:rPr>
                <w:t>Regulation 2015/35</w:t>
              </w:r>
            </w:ins>
          </w:p>
        </w:tc>
      </w:tr>
      <w:tr w:rsidR="00DE548D" w:rsidRPr="006C2F0D" w:rsidTr="0061776E">
        <w:tblPrEx>
          <w:tblW w:w="0" w:type="auto"/>
          <w:tblPrExChange w:id="115" w:author="Author">
            <w:tblPrEx>
              <w:tblW w:w="0" w:type="auto"/>
            </w:tblPrEx>
          </w:tblPrExChange>
        </w:tblPrEx>
        <w:trPr>
          <w:trHeight w:val="771"/>
          <w:trPrChange w:id="116" w:author="Author">
            <w:trPr>
              <w:trHeight w:val="1702"/>
            </w:trPr>
          </w:trPrChange>
        </w:trPr>
        <w:tc>
          <w:tcPr>
            <w:tcW w:w="1483" w:type="dxa"/>
            <w:hideMark/>
            <w:tcPrChange w:id="117" w:author="Author">
              <w:tcPr>
                <w:tcW w:w="1483" w:type="dxa"/>
                <w:hideMark/>
              </w:tcPr>
            </w:tcPrChange>
          </w:tcPr>
          <w:p w:rsidR="00DE548D" w:rsidRPr="00DD6811" w:rsidRDefault="001F4EE2" w:rsidP="0061769B">
            <w:pPr>
              <w:pStyle w:val="NoSpacing"/>
              <w:rPr>
                <w:rFonts w:ascii="Times New Roman" w:hAnsi="Times New Roman" w:cs="Times New Roman"/>
                <w:sz w:val="20"/>
              </w:rPr>
            </w:pPr>
            <w:r>
              <w:rPr>
                <w:rFonts w:ascii="Times New Roman" w:hAnsi="Times New Roman" w:cs="Times New Roman"/>
                <w:sz w:val="20"/>
                <w:szCs w:val="20"/>
              </w:rPr>
              <w:t>C01</w:t>
            </w:r>
            <w:r w:rsidR="00DE548D">
              <w:rPr>
                <w:rFonts w:ascii="Times New Roman" w:hAnsi="Times New Roman" w:cs="Times New Roman"/>
                <w:sz w:val="20"/>
                <w:szCs w:val="20"/>
              </w:rPr>
              <w:t>60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A25</w:t>
            </w:r>
            <w:r>
              <w:rPr>
                <w:rFonts w:ascii="Times New Roman" w:hAnsi="Times New Roman" w:cs="Times New Roman"/>
                <w:sz w:val="20"/>
              </w:rPr>
              <w:t>)</w:t>
            </w:r>
          </w:p>
        </w:tc>
        <w:tc>
          <w:tcPr>
            <w:tcW w:w="1933" w:type="dxa"/>
            <w:hideMark/>
            <w:tcPrChange w:id="118" w:author="Author">
              <w:tcPr>
                <w:tcW w:w="1933" w:type="dxa"/>
                <w:hideMark/>
              </w:tcPr>
            </w:tcPrChange>
          </w:tcPr>
          <w:p w:rsidR="00DE548D" w:rsidRPr="0061769B" w:rsidRDefault="00DE548D" w:rsidP="00281CD7">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del w:id="119" w:author="Author">
              <w:r w:rsidRPr="0061769B" w:rsidDel="00281CD7">
                <w:rPr>
                  <w:rFonts w:ascii="Times New Roman" w:hAnsi="Times New Roman" w:cs="Times New Roman"/>
                  <w:sz w:val="20"/>
                  <w:szCs w:val="20"/>
                </w:rPr>
                <w:delText>price</w:delText>
              </w:r>
            </w:del>
            <w:ins w:id="120" w:author="Author">
              <w:r w:rsidR="00281CD7">
                <w:rPr>
                  <w:rFonts w:ascii="Times New Roman" w:hAnsi="Times New Roman" w:cs="Times New Roman"/>
                  <w:sz w:val="20"/>
                  <w:szCs w:val="20"/>
                </w:rPr>
                <w:t>value</w:t>
              </w:r>
            </w:ins>
          </w:p>
        </w:tc>
        <w:tc>
          <w:tcPr>
            <w:tcW w:w="5826" w:type="dxa"/>
            <w:hideMark/>
            <w:tcPrChange w:id="121" w:author="Author">
              <w:tcPr>
                <w:tcW w:w="5826" w:type="dxa"/>
                <w:hideMark/>
              </w:tcPr>
            </w:tcPrChange>
          </w:tcPr>
          <w:p w:rsidR="00DE548D" w:rsidRPr="0061769B" w:rsidDel="00C20542" w:rsidRDefault="00C20542">
            <w:pPr>
              <w:spacing w:after="200" w:line="276" w:lineRule="auto"/>
              <w:rPr>
                <w:del w:id="122" w:author="Author"/>
                <w:rFonts w:ascii="Times New Roman" w:hAnsi="Times New Roman" w:cs="Times New Roman"/>
                <w:sz w:val="20"/>
                <w:szCs w:val="20"/>
              </w:rPr>
            </w:pPr>
            <w:ins w:id="123" w:author="Author">
              <w:r>
                <w:rPr>
                  <w:rFonts w:ascii="Times New Roman" w:hAnsi="Times New Roman" w:cs="Times New Roman"/>
                  <w:sz w:val="20"/>
                  <w:szCs w:val="20"/>
                </w:rPr>
                <w:t xml:space="preserve">Total </w:t>
              </w:r>
            </w:ins>
            <w:del w:id="124" w:author="Author">
              <w:r w:rsidR="00DE548D" w:rsidRPr="0061769B" w:rsidDel="00C20542">
                <w:rPr>
                  <w:rFonts w:ascii="Times New Roman" w:hAnsi="Times New Roman" w:cs="Times New Roman"/>
                  <w:sz w:val="20"/>
                  <w:szCs w:val="20"/>
                </w:rPr>
                <w:delText>A</w:delText>
              </w:r>
            </w:del>
            <w:ins w:id="125" w:author="Author">
              <w:r>
                <w:rPr>
                  <w:rFonts w:ascii="Times New Roman" w:hAnsi="Times New Roman" w:cs="Times New Roman"/>
                  <w:sz w:val="20"/>
                  <w:szCs w:val="20"/>
                </w:rPr>
                <w:t>a</w:t>
              </w:r>
            </w:ins>
            <w:r w:rsidR="00DE548D" w:rsidRPr="0061769B">
              <w:rPr>
                <w:rFonts w:ascii="Times New Roman" w:hAnsi="Times New Roman" w:cs="Times New Roman"/>
                <w:sz w:val="20"/>
                <w:szCs w:val="20"/>
              </w:rPr>
              <w:t xml:space="preserve">cquisition </w:t>
            </w:r>
            <w:del w:id="126" w:author="Author">
              <w:r w:rsidR="00DE548D" w:rsidRPr="0061769B" w:rsidDel="00281CD7">
                <w:rPr>
                  <w:rFonts w:ascii="Times New Roman" w:hAnsi="Times New Roman" w:cs="Times New Roman"/>
                  <w:sz w:val="20"/>
                  <w:szCs w:val="20"/>
                </w:rPr>
                <w:delText xml:space="preserve">price </w:delText>
              </w:r>
            </w:del>
            <w:ins w:id="127" w:author="Author">
              <w:r w:rsidR="00281CD7">
                <w:rPr>
                  <w:rFonts w:ascii="Times New Roman" w:hAnsi="Times New Roman" w:cs="Times New Roman"/>
                  <w:sz w:val="20"/>
                  <w:szCs w:val="20"/>
                </w:rPr>
                <w:t>value</w:t>
              </w:r>
              <w:r w:rsidR="00281CD7" w:rsidRPr="0061769B">
                <w:rPr>
                  <w:rFonts w:ascii="Times New Roman" w:hAnsi="Times New Roman" w:cs="Times New Roman"/>
                  <w:sz w:val="20"/>
                  <w:szCs w:val="20"/>
                </w:rPr>
                <w:t xml:space="preserve"> </w:t>
              </w:r>
            </w:ins>
            <w:del w:id="128" w:author="Author">
              <w:r w:rsidR="00DE548D" w:rsidRPr="0061769B" w:rsidDel="001A743E">
                <w:rPr>
                  <w:rFonts w:ascii="Times New Roman" w:hAnsi="Times New Roman" w:cs="Times New Roman"/>
                  <w:sz w:val="20"/>
                  <w:szCs w:val="20"/>
                </w:rPr>
                <w:delText>of each</w:delText>
              </w:r>
            </w:del>
            <w:ins w:id="129" w:author="Author">
              <w:r w:rsidR="001A743E">
                <w:rPr>
                  <w:rFonts w:ascii="Times New Roman" w:hAnsi="Times New Roman" w:cs="Times New Roman"/>
                  <w:sz w:val="20"/>
                  <w:szCs w:val="20"/>
                </w:rPr>
                <w:t>for</w:t>
              </w:r>
            </w:ins>
            <w:r w:rsidR="00DE548D" w:rsidRPr="0061769B">
              <w:rPr>
                <w:rFonts w:ascii="Times New Roman" w:hAnsi="Times New Roman" w:cs="Times New Roman"/>
                <w:sz w:val="20"/>
                <w:szCs w:val="20"/>
              </w:rPr>
              <w:t xml:space="preserve"> asset</w:t>
            </w:r>
            <w:ins w:id="130" w:author="Author">
              <w:r w:rsidR="00C80135">
                <w:rPr>
                  <w:rFonts w:ascii="Times New Roman" w:hAnsi="Times New Roman" w:cs="Times New Roman"/>
                  <w:sz w:val="20"/>
                  <w:szCs w:val="20"/>
                </w:rPr>
                <w:t>s</w:t>
              </w:r>
              <w:r w:rsidR="001A743E">
                <w:rPr>
                  <w:rFonts w:ascii="Times New Roman" w:hAnsi="Times New Roman" w:cs="Times New Roman"/>
                  <w:sz w:val="20"/>
                  <w:szCs w:val="20"/>
                </w:rPr>
                <w:t xml:space="preserve"> held</w:t>
              </w:r>
            </w:ins>
            <w:r w:rsidR="00DE548D" w:rsidRPr="0061769B">
              <w:rPr>
                <w:rFonts w:ascii="Times New Roman" w:hAnsi="Times New Roman" w:cs="Times New Roman"/>
                <w:sz w:val="20"/>
                <w:szCs w:val="20"/>
              </w:rPr>
              <w:t>, clean value without accrued interest</w:t>
            </w:r>
            <w:del w:id="131" w:author="Author">
              <w:r w:rsidR="00DE548D" w:rsidRPr="0061769B" w:rsidDel="00F765B5">
                <w:rPr>
                  <w:rFonts w:ascii="Times New Roman" w:hAnsi="Times New Roman" w:cs="Times New Roman"/>
                  <w:sz w:val="20"/>
                  <w:szCs w:val="20"/>
                </w:rPr>
                <w:delText>.</w:delText>
              </w:r>
              <w:r w:rsidR="00DE548D" w:rsidRPr="0061769B" w:rsidDel="00C20542">
                <w:rPr>
                  <w:rFonts w:ascii="Times New Roman" w:hAnsi="Times New Roman" w:cs="Times New Roman"/>
                  <w:sz w:val="20"/>
                  <w:szCs w:val="20"/>
                </w:rPr>
                <w:delText xml:space="preserve"> When there are different acquisition prices due to acquisitions made at different dates, an average acquisition price must be used and consequently only one line is completed for one single asset, independently of having more than one acquisition</w:delText>
              </w:r>
            </w:del>
            <w:r w:rsidR="00DE548D" w:rsidRPr="0061769B">
              <w:rPr>
                <w:rFonts w:ascii="Times New Roman" w:hAnsi="Times New Roman" w:cs="Times New Roman"/>
                <w:sz w:val="20"/>
                <w:szCs w:val="20"/>
              </w:rPr>
              <w:t>.</w:t>
            </w:r>
            <w:ins w:id="132" w:author="Author">
              <w:r w:rsidR="00F765B5">
                <w:rPr>
                  <w:rFonts w:ascii="Times New Roman" w:hAnsi="Times New Roman" w:cs="Times New Roman"/>
                  <w:sz w:val="20"/>
                  <w:szCs w:val="20"/>
                </w:rPr>
                <w:t xml:space="preserve"> </w:t>
              </w:r>
            </w:ins>
          </w:p>
          <w:p w:rsidR="00DE548D" w:rsidRPr="0061769B" w:rsidRDefault="00DE548D" w:rsidP="00C2054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 applicable to CIC categories 7 and 8</w:t>
            </w:r>
            <w:r w:rsidRPr="006C2F0D">
              <w:rPr>
                <w:rFonts w:ascii="Times New Roman" w:hAnsi="Times New Roman" w:cs="Times New Roman"/>
                <w:sz w:val="20"/>
                <w:szCs w:val="20"/>
              </w:rPr>
              <w:t>.</w:t>
            </w:r>
          </w:p>
        </w:tc>
      </w:tr>
      <w:tr w:rsidR="00DE548D" w:rsidRPr="006C2F0D" w:rsidTr="00566107">
        <w:trPr>
          <w:trHeight w:val="1353"/>
        </w:trPr>
        <w:tc>
          <w:tcPr>
            <w:tcW w:w="1483" w:type="dxa"/>
            <w:hideMark/>
          </w:tcPr>
          <w:p w:rsidR="00DE548D" w:rsidRPr="00DD6811" w:rsidRDefault="00DE548D" w:rsidP="0061769B">
            <w:pPr>
              <w:pStyle w:val="NoSpacing"/>
              <w:rPr>
                <w:rFonts w:ascii="Times New Roman" w:hAnsi="Times New Roman" w:cs="Times New Roman"/>
                <w:sz w:val="20"/>
              </w:rPr>
            </w:pPr>
            <w:r>
              <w:rPr>
                <w:rFonts w:ascii="Times New Roman" w:hAnsi="Times New Roman" w:cs="Times New Roman"/>
                <w:sz w:val="20"/>
                <w:szCs w:val="20"/>
              </w:rPr>
              <w:t>C0</w:t>
            </w:r>
            <w:r w:rsidR="001F4EE2">
              <w:rPr>
                <w:rFonts w:ascii="Times New Roman" w:hAnsi="Times New Roman" w:cs="Times New Roman"/>
                <w:sz w:val="20"/>
                <w:szCs w:val="20"/>
              </w:rPr>
              <w:t>1</w:t>
            </w:r>
            <w:r>
              <w:rPr>
                <w:rFonts w:ascii="Times New Roman" w:hAnsi="Times New Roman" w:cs="Times New Roman"/>
                <w:sz w:val="20"/>
                <w:szCs w:val="20"/>
              </w:rPr>
              <w:t>70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A26</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Value calculated as defined by article 75 of the Directive 2009/138/EC.</w:t>
            </w:r>
          </w:p>
          <w:p w:rsidR="00DE548D" w:rsidRPr="0061769B" w:rsidRDefault="00DE548D" w:rsidP="0061776E">
            <w:pPr>
              <w:spacing w:line="276" w:lineRule="auto"/>
              <w:rPr>
                <w:rFonts w:ascii="Times New Roman" w:hAnsi="Times New Roman" w:cs="Times New Roman"/>
                <w:sz w:val="20"/>
                <w:szCs w:val="20"/>
              </w:rPr>
              <w:pPrChange w:id="133" w:author="Author">
                <w:pPr>
                  <w:spacing w:after="200" w:line="276" w:lineRule="auto"/>
                </w:pPr>
              </w:pPrChange>
            </w:pPr>
            <w:r w:rsidRPr="006C2F0D">
              <w:rPr>
                <w:rFonts w:ascii="Times New Roman" w:hAnsi="Times New Roman" w:cs="Times New Roman"/>
                <w:sz w:val="20"/>
                <w:szCs w:val="20"/>
              </w:rPr>
              <w:t>The following shall be considered:</w:t>
            </w:r>
          </w:p>
          <w:p w:rsidR="00DE548D" w:rsidRPr="00FE3920" w:rsidRDefault="0032704D" w:rsidP="0061769B">
            <w:pPr>
              <w:pStyle w:val="ListParagraph"/>
              <w:numPr>
                <w:ilvl w:val="0"/>
                <w:numId w:val="3"/>
              </w:numPr>
              <w:rPr>
                <w:rFonts w:ascii="Times New Roman" w:hAnsi="Times New Roman" w:cs="Times New Roman"/>
                <w:sz w:val="20"/>
                <w:szCs w:val="20"/>
              </w:rPr>
            </w:pPr>
            <w:ins w:id="134" w:author="Author">
              <w:r>
                <w:rPr>
                  <w:rFonts w:ascii="Times New Roman" w:hAnsi="Times New Roman" w:cs="Times New Roman"/>
                  <w:sz w:val="20"/>
                  <w:szCs w:val="20"/>
                </w:rPr>
                <w:t>C</w:t>
              </w:r>
            </w:ins>
            <w:del w:id="135" w:author="Author">
              <w:r w:rsidR="00DE548D" w:rsidRPr="0061769B" w:rsidDel="0032704D">
                <w:rPr>
                  <w:rFonts w:ascii="Times New Roman" w:hAnsi="Times New Roman" w:cs="Times New Roman"/>
                  <w:sz w:val="20"/>
                  <w:szCs w:val="20"/>
                </w:rPr>
                <w:delText>For categories 1, 2, 5 and 6, c</w:delText>
              </w:r>
            </w:del>
            <w:r w:rsidR="00DE548D" w:rsidRPr="0061769B">
              <w:rPr>
                <w:rFonts w:ascii="Times New Roman" w:hAnsi="Times New Roman" w:cs="Times New Roman"/>
                <w:sz w:val="20"/>
                <w:szCs w:val="20"/>
              </w:rPr>
              <w:t>orresponds to the multiplication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by “Unit percentage of </w:t>
            </w:r>
            <w:proofErr w:type="spellStart"/>
            <w:r w:rsidR="00DE548D" w:rsidRPr="0061769B">
              <w:rPr>
                <w:rFonts w:ascii="Times New Roman" w:hAnsi="Times New Roman" w:cs="Times New Roman"/>
                <w:sz w:val="20"/>
                <w:szCs w:val="20"/>
              </w:rPr>
              <w:t>par amount</w:t>
            </w:r>
            <w:proofErr w:type="spellEnd"/>
            <w:r w:rsidR="00DE548D" w:rsidRPr="0061769B">
              <w:rPr>
                <w:rFonts w:ascii="Times New Roman" w:hAnsi="Times New Roman" w:cs="Times New Roman"/>
                <w:sz w:val="20"/>
                <w:szCs w:val="20"/>
              </w:rPr>
              <w:t xml:space="preserve"> Solvency II price” plus “Accrued interest”</w:t>
            </w:r>
            <w:ins w:id="136" w:author="Author">
              <w:r>
                <w:rPr>
                  <w:rFonts w:ascii="Times New Roman" w:hAnsi="Times New Roman" w:cs="Times New Roman"/>
                  <w:sz w:val="20"/>
                  <w:szCs w:val="20"/>
                </w:rPr>
                <w:t xml:space="preserve">, for assets where </w:t>
              </w:r>
              <w:r w:rsidRPr="00FE3920">
                <w:rPr>
                  <w:rFonts w:ascii="Times New Roman" w:hAnsi="Times New Roman" w:cs="Times New Roman"/>
                  <w:sz w:val="20"/>
                  <w:szCs w:val="20"/>
                </w:rPr>
                <w:t>these t</w:t>
              </w:r>
              <w:del w:id="137" w:author="Author">
                <w:r w:rsidRPr="00FE3920" w:rsidDel="005F1830">
                  <w:rPr>
                    <w:rFonts w:ascii="Times New Roman" w:hAnsi="Times New Roman" w:cs="Times New Roman"/>
                    <w:sz w:val="20"/>
                    <w:szCs w:val="20"/>
                  </w:rPr>
                  <w:delText>wo</w:delText>
                </w:r>
              </w:del>
              <w:r w:rsidR="005F1830" w:rsidRPr="00FE3920">
                <w:rPr>
                  <w:rFonts w:ascii="Times New Roman" w:hAnsi="Times New Roman" w:cs="Times New Roman"/>
                  <w:sz w:val="20"/>
                  <w:szCs w:val="20"/>
                </w:rPr>
                <w:t>hree</w:t>
              </w:r>
              <w:r w:rsidRPr="00FE3920">
                <w:rPr>
                  <w:rFonts w:ascii="Times New Roman" w:hAnsi="Times New Roman" w:cs="Times New Roman"/>
                  <w:sz w:val="20"/>
                  <w:szCs w:val="20"/>
                </w:rPr>
                <w:t xml:space="preserve"> items are relevant</w:t>
              </w:r>
            </w:ins>
            <w:r w:rsidR="00DE548D" w:rsidRPr="00FE3920">
              <w:rPr>
                <w:rFonts w:ascii="Times New Roman" w:hAnsi="Times New Roman" w:cs="Times New Roman"/>
                <w:sz w:val="20"/>
                <w:szCs w:val="20"/>
              </w:rPr>
              <w:t>;</w:t>
            </w:r>
          </w:p>
          <w:p w:rsidR="00DE548D" w:rsidRPr="0061769B" w:rsidRDefault="00DE548D" w:rsidP="0061769B">
            <w:pPr>
              <w:pStyle w:val="ListParagraph"/>
              <w:numPr>
                <w:ilvl w:val="0"/>
                <w:numId w:val="3"/>
              </w:numPr>
              <w:rPr>
                <w:rFonts w:ascii="Times New Roman" w:hAnsi="Times New Roman" w:cs="Times New Roman"/>
                <w:sz w:val="20"/>
                <w:szCs w:val="20"/>
              </w:rPr>
            </w:pPr>
            <w:del w:id="138" w:author="Author">
              <w:r w:rsidRPr="00FE3920" w:rsidDel="0032704D">
                <w:rPr>
                  <w:rFonts w:ascii="Times New Roman" w:hAnsi="Times New Roman" w:cs="Times New Roman"/>
                  <w:sz w:val="20"/>
                  <w:szCs w:val="20"/>
                </w:rPr>
                <w:delText>For categories 3 and 4, c</w:delText>
              </w:r>
            </w:del>
            <w:ins w:id="139" w:author="Author">
              <w:r w:rsidR="0032704D" w:rsidRPr="00FE3920">
                <w:rPr>
                  <w:rFonts w:ascii="Times New Roman" w:hAnsi="Times New Roman" w:cs="Times New Roman"/>
                  <w:sz w:val="20"/>
                  <w:szCs w:val="20"/>
                </w:rPr>
                <w:t>C</w:t>
              </w:r>
            </w:ins>
            <w:r w:rsidRPr="00FE3920">
              <w:rPr>
                <w:rFonts w:ascii="Times New Roman" w:hAnsi="Times New Roman" w:cs="Times New Roman"/>
                <w:sz w:val="20"/>
                <w:szCs w:val="20"/>
              </w:rPr>
              <w:t>orresponds to the multiplication</w:t>
            </w:r>
            <w:r w:rsidRPr="0061769B">
              <w:rPr>
                <w:rFonts w:ascii="Times New Roman" w:hAnsi="Times New Roman" w:cs="Times New Roman"/>
                <w:sz w:val="20"/>
                <w:szCs w:val="20"/>
              </w:rPr>
              <w:t xml:space="preserve"> of “Quantity” by “Unit Solvency II price”</w:t>
            </w:r>
            <w:ins w:id="140" w:author="Author">
              <w:r w:rsidR="0032704D">
                <w:rPr>
                  <w:rFonts w:ascii="Times New Roman" w:hAnsi="Times New Roman" w:cs="Times New Roman"/>
                  <w:sz w:val="20"/>
                  <w:szCs w:val="20"/>
                </w:rPr>
                <w:t>, for assets where these two items are relevant</w:t>
              </w:r>
            </w:ins>
            <w:r w:rsidRPr="0061769B">
              <w:rPr>
                <w:rFonts w:ascii="Times New Roman" w:hAnsi="Times New Roman" w:cs="Times New Roman"/>
                <w:sz w:val="20"/>
                <w:szCs w:val="20"/>
              </w:rPr>
              <w:t>;</w:t>
            </w:r>
          </w:p>
          <w:p w:rsidR="00DE548D" w:rsidRPr="00566107" w:rsidRDefault="00DE548D" w:rsidP="000F0F3B">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del w:id="141" w:author="Author">
              <w:r w:rsidRPr="0061769B" w:rsidDel="000F0F3B">
                <w:rPr>
                  <w:rFonts w:ascii="Times New Roman" w:hAnsi="Times New Roman" w:cs="Times New Roman"/>
                  <w:sz w:val="20"/>
                  <w:szCs w:val="20"/>
                </w:rPr>
                <w:delText xml:space="preserve">CIC </w:delText>
              </w:r>
            </w:del>
            <w:ins w:id="142" w:author="Author">
              <w:r w:rsidR="000F0F3B">
                <w:rPr>
                  <w:rFonts w:ascii="Times New Roman" w:hAnsi="Times New Roman" w:cs="Times New Roman"/>
                  <w:sz w:val="20"/>
                  <w:szCs w:val="20"/>
                </w:rPr>
                <w:t>asset</w:t>
              </w:r>
              <w:r w:rsidR="000F0F3B" w:rsidRPr="0061769B">
                <w:rPr>
                  <w:rFonts w:ascii="Times New Roman" w:hAnsi="Times New Roman" w:cs="Times New Roman"/>
                  <w:sz w:val="20"/>
                  <w:szCs w:val="20"/>
                </w:rPr>
                <w:t xml:space="preserve"> </w:t>
              </w:r>
            </w:ins>
            <w:r w:rsidRPr="0061769B">
              <w:rPr>
                <w:rFonts w:ascii="Times New Roman" w:hAnsi="Times New Roman" w:cs="Times New Roman"/>
                <w:sz w:val="20"/>
                <w:szCs w:val="20"/>
              </w:rPr>
              <w:t xml:space="preserve">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DE548D" w:rsidRPr="006C2F0D" w:rsidTr="00566107">
        <w:trPr>
          <w:trHeight w:val="702"/>
        </w:trPr>
        <w:tc>
          <w:tcPr>
            <w:tcW w:w="1483" w:type="dxa"/>
            <w:hideMark/>
          </w:tcPr>
          <w:p w:rsidR="00DE548D" w:rsidRPr="00DD6811" w:rsidRDefault="00DE548D" w:rsidP="0061769B">
            <w:pPr>
              <w:pStyle w:val="NoSpacing"/>
              <w:rPr>
                <w:rFonts w:ascii="Times New Roman" w:hAnsi="Times New Roman" w:cs="Times New Roman"/>
                <w:sz w:val="20"/>
              </w:rPr>
            </w:pPr>
            <w:r>
              <w:rPr>
                <w:rFonts w:ascii="Times New Roman" w:hAnsi="Times New Roman" w:cs="Times New Roman"/>
                <w:sz w:val="20"/>
                <w:szCs w:val="20"/>
              </w:rPr>
              <w:t>C0</w:t>
            </w:r>
            <w:r w:rsidR="001F4EE2">
              <w:rPr>
                <w:rFonts w:ascii="Times New Roman" w:hAnsi="Times New Roman" w:cs="Times New Roman"/>
                <w:sz w:val="20"/>
                <w:szCs w:val="20"/>
              </w:rPr>
              <w:t>18</w:t>
            </w:r>
            <w:r>
              <w:rPr>
                <w:rFonts w:ascii="Times New Roman" w:hAnsi="Times New Roman" w:cs="Times New Roman"/>
                <w:sz w:val="20"/>
                <w:szCs w:val="20"/>
              </w:rPr>
              <w:t>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A30</w:t>
            </w:r>
            <w:r>
              <w:rPr>
                <w:rFonts w:ascii="Times New Roman" w:hAnsi="Times New Roman" w:cs="Times New Roman"/>
                <w:sz w:val="20"/>
              </w:rPr>
              <w:t>)</w:t>
            </w:r>
          </w:p>
        </w:tc>
        <w:tc>
          <w:tcPr>
            <w:tcW w:w="1933"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5826"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DE548D" w:rsidRDefault="00DE548D"/>
    <w:p w:rsidR="00DE548D" w:rsidRPr="00566107" w:rsidRDefault="00DE548D">
      <w:pPr>
        <w:rPr>
          <w:rFonts w:ascii="Times New Roman" w:hAnsi="Times New Roman" w:cs="Times New Roman"/>
          <w:b/>
          <w:sz w:val="20"/>
          <w:szCs w:val="20"/>
        </w:rPr>
      </w:pPr>
      <w:r w:rsidRPr="00566107">
        <w:rPr>
          <w:rFonts w:ascii="Times New Roman" w:hAnsi="Times New Roman" w:cs="Times New Roman"/>
          <w:b/>
          <w:sz w:val="20"/>
          <w:szCs w:val="20"/>
        </w:rPr>
        <w:t>Information</w:t>
      </w:r>
      <w:r w:rsidR="00C2040B">
        <w:rPr>
          <w:rFonts w:ascii="Times New Roman" w:hAnsi="Times New Roman" w:cs="Times New Roman"/>
          <w:b/>
          <w:sz w:val="20"/>
          <w:szCs w:val="20"/>
        </w:rPr>
        <w:t xml:space="preserve"> </w:t>
      </w:r>
      <w:r w:rsidRPr="00566107">
        <w:rPr>
          <w:rFonts w:ascii="Times New Roman" w:hAnsi="Times New Roman" w:cs="Times New Roman"/>
          <w:b/>
          <w:sz w:val="20"/>
          <w:szCs w:val="20"/>
        </w:rPr>
        <w:t>on assets</w:t>
      </w:r>
    </w:p>
    <w:tbl>
      <w:tblPr>
        <w:tblStyle w:val="TableGrid"/>
        <w:tblW w:w="0" w:type="auto"/>
        <w:tblLook w:val="04A0" w:firstRow="1" w:lastRow="0" w:firstColumn="1" w:lastColumn="0" w:noHBand="0" w:noVBand="1"/>
      </w:tblPr>
      <w:tblGrid>
        <w:gridCol w:w="1425"/>
        <w:gridCol w:w="2327"/>
        <w:gridCol w:w="5490"/>
        <w:tblGridChange w:id="143">
          <w:tblGrid>
            <w:gridCol w:w="1421"/>
            <w:gridCol w:w="1"/>
            <w:gridCol w:w="3"/>
            <w:gridCol w:w="2323"/>
            <w:gridCol w:w="1"/>
            <w:gridCol w:w="3"/>
            <w:gridCol w:w="5490"/>
          </w:tblGrid>
        </w:tblGridChange>
      </w:tblGrid>
      <w:tr w:rsidR="00C2040B" w:rsidRPr="00C2040B" w:rsidTr="009125C3">
        <w:trPr>
          <w:trHeight w:val="327"/>
        </w:trPr>
        <w:tc>
          <w:tcPr>
            <w:tcW w:w="1425" w:type="dxa"/>
          </w:tcPr>
          <w:p w:rsidR="00C2040B" w:rsidRPr="00566107" w:rsidRDefault="00C2040B" w:rsidP="00566107">
            <w:pPr>
              <w:jc w:val="center"/>
              <w:rPr>
                <w:rFonts w:ascii="Times New Roman" w:hAnsi="Times New Roman" w:cs="Times New Roman"/>
                <w:b/>
                <w:sz w:val="20"/>
                <w:szCs w:val="20"/>
              </w:rPr>
            </w:pPr>
          </w:p>
        </w:tc>
        <w:tc>
          <w:tcPr>
            <w:tcW w:w="2327"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ITEM</w:t>
            </w:r>
          </w:p>
        </w:tc>
        <w:tc>
          <w:tcPr>
            <w:tcW w:w="5490" w:type="dxa"/>
          </w:tcPr>
          <w:p w:rsidR="00C2040B" w:rsidRPr="00566107" w:rsidRDefault="00C2040B" w:rsidP="00566107">
            <w:pPr>
              <w:jc w:val="center"/>
              <w:rPr>
                <w:rFonts w:ascii="Times New Roman" w:hAnsi="Times New Roman" w:cs="Times New Roman"/>
                <w:b/>
                <w:sz w:val="20"/>
                <w:szCs w:val="20"/>
              </w:rPr>
            </w:pPr>
            <w:r w:rsidRPr="00566107">
              <w:rPr>
                <w:rFonts w:ascii="Times New Roman" w:hAnsi="Times New Roman" w:cs="Times New Roman"/>
                <w:b/>
                <w:sz w:val="20"/>
                <w:szCs w:val="20"/>
              </w:rPr>
              <w:t>INSTRUCTION</w:t>
            </w:r>
          </w:p>
        </w:tc>
      </w:tr>
      <w:tr w:rsidR="009125C3" w:rsidRPr="006C2F0D" w:rsidTr="0061776E">
        <w:tblPrEx>
          <w:tblW w:w="0" w:type="auto"/>
          <w:tblPrExChange w:id="144" w:author="Author">
            <w:tblPrEx>
              <w:tblW w:w="0" w:type="auto"/>
            </w:tblPrEx>
          </w:tblPrExChange>
        </w:tblPrEx>
        <w:trPr>
          <w:trHeight w:val="308"/>
          <w:ins w:id="145" w:author="Author"/>
          <w:trPrChange w:id="146" w:author="Author">
            <w:trPr>
              <w:trHeight w:val="1575"/>
            </w:trPr>
          </w:trPrChange>
        </w:trPr>
        <w:tc>
          <w:tcPr>
            <w:tcW w:w="9242" w:type="dxa"/>
            <w:gridSpan w:val="3"/>
            <w:tcPrChange w:id="147" w:author="Author">
              <w:tcPr>
                <w:tcW w:w="9242" w:type="dxa"/>
                <w:gridSpan w:val="7"/>
              </w:tcPr>
            </w:tcPrChange>
          </w:tcPr>
          <w:p w:rsidR="009125C3" w:rsidRPr="006C2F0D" w:rsidRDefault="009125C3" w:rsidP="0061769B">
            <w:pPr>
              <w:rPr>
                <w:ins w:id="148" w:author="Author"/>
                <w:rFonts w:ascii="Times New Roman" w:hAnsi="Times New Roman" w:cs="Times New Roman"/>
                <w:sz w:val="20"/>
                <w:szCs w:val="20"/>
              </w:rPr>
            </w:pPr>
            <w:ins w:id="149" w:author="Author">
              <w:r w:rsidRPr="009125C3">
                <w:rPr>
                  <w:rFonts w:ascii="Times New Roman" w:hAnsi="Times New Roman" w:cs="Times New Roman"/>
                  <w:sz w:val="20"/>
                  <w:szCs w:val="20"/>
                </w:rPr>
                <w:t>Information on assets</w:t>
              </w:r>
            </w:ins>
          </w:p>
        </w:tc>
      </w:tr>
      <w:tr w:rsidR="00543B4E" w:rsidRPr="006C2F0D" w:rsidTr="009125C3">
        <w:trPr>
          <w:trHeight w:val="1575"/>
        </w:trPr>
        <w:tc>
          <w:tcPr>
            <w:tcW w:w="1425" w:type="dxa"/>
            <w:hideMark/>
          </w:tcPr>
          <w:p w:rsidR="00543B4E" w:rsidRPr="006C2F0D" w:rsidRDefault="00543B4E"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p w:rsidR="00543B4E" w:rsidRPr="0061769B" w:rsidRDefault="00543B4E" w:rsidP="0061769B">
            <w:pPr>
              <w:spacing w:line="276" w:lineRule="auto"/>
              <w:rPr>
                <w:rFonts w:ascii="Times New Roman" w:hAnsi="Times New Roman" w:cs="Times New Roman"/>
                <w:sz w:val="20"/>
                <w:szCs w:val="20"/>
              </w:rPr>
            </w:pPr>
            <w:r w:rsidRPr="006C2F0D">
              <w:rPr>
                <w:rFonts w:ascii="Times New Roman" w:hAnsi="Times New Roman" w:cs="Times New Roman"/>
                <w:sz w:val="20"/>
                <w:szCs w:val="20"/>
              </w:rPr>
              <w:t>(</w:t>
            </w:r>
            <w:r w:rsidRPr="0061769B">
              <w:rPr>
                <w:rFonts w:ascii="Times New Roman" w:hAnsi="Times New Roman" w:cs="Times New Roman"/>
                <w:sz w:val="20"/>
                <w:szCs w:val="20"/>
              </w:rPr>
              <w:t>A4</w:t>
            </w:r>
            <w:r w:rsidRPr="006C2F0D">
              <w:rPr>
                <w:rFonts w:ascii="Times New Roman" w:hAnsi="Times New Roman" w:cs="Times New Roman"/>
                <w:sz w:val="20"/>
                <w:szCs w:val="20"/>
              </w:rPr>
              <w:t>)</w:t>
            </w:r>
          </w:p>
        </w:tc>
        <w:tc>
          <w:tcPr>
            <w:tcW w:w="2327" w:type="dxa"/>
            <w:hideMark/>
          </w:tcPr>
          <w:p w:rsidR="00543B4E" w:rsidRPr="0061769B" w:rsidRDefault="00543B4E"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490" w:type="dxa"/>
          </w:tcPr>
          <w:p w:rsidR="008C7CC7" w:rsidRDefault="00543B4E" w:rsidP="0061769B">
            <w:pPr>
              <w:spacing w:after="200" w:line="276" w:lineRule="auto"/>
              <w:rPr>
                <w:ins w:id="150" w:author="Autho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3B33B4">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0F0F3B" w:rsidRPr="0061769B" w:rsidRDefault="000F0F3B" w:rsidP="0061769B">
            <w:pPr>
              <w:spacing w:after="200" w:line="276" w:lineRule="auto"/>
              <w:rPr>
                <w:rFonts w:ascii="Times New Roman" w:hAnsi="Times New Roman" w:cs="Times New Roman"/>
                <w:sz w:val="20"/>
                <w:szCs w:val="20"/>
              </w:rPr>
            </w:pPr>
            <w:ins w:id="151"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543B4E" w:rsidRPr="006C2F0D" w:rsidTr="009125C3">
        <w:trPr>
          <w:trHeight w:val="1519"/>
        </w:trPr>
        <w:tc>
          <w:tcPr>
            <w:tcW w:w="1425" w:type="dxa"/>
            <w:hideMark/>
          </w:tcPr>
          <w:p w:rsidR="00543B4E" w:rsidRPr="0061769B" w:rsidRDefault="00335000" w:rsidP="0061769B">
            <w:pPr>
              <w:pStyle w:val="NoSpacing"/>
              <w:rPr>
                <w:rFonts w:ascii="Times New Roman" w:hAnsi="Times New Roman" w:cs="Times New Roman"/>
                <w:sz w:val="20"/>
              </w:rPr>
            </w:pPr>
            <w:r>
              <w:rPr>
                <w:rFonts w:ascii="Times New Roman" w:hAnsi="Times New Roman" w:cs="Times New Roman"/>
                <w:sz w:val="20"/>
              </w:rPr>
              <w:t>C005</w:t>
            </w:r>
            <w:r w:rsidR="00543B4E" w:rsidRPr="0061769B">
              <w:rPr>
                <w:rFonts w:ascii="Times New Roman" w:hAnsi="Times New Roman" w:cs="Times New Roman"/>
                <w:sz w:val="20"/>
              </w:rPr>
              <w:t>0</w:t>
            </w:r>
          </w:p>
          <w:p w:rsidR="00543B4E" w:rsidRPr="006C2F0D" w:rsidRDefault="00543B4E" w:rsidP="0061769B">
            <w:pPr>
              <w:pStyle w:val="NoSpacing"/>
            </w:pPr>
            <w:r w:rsidRPr="0061769B">
              <w:rPr>
                <w:rFonts w:ascii="Times New Roman" w:hAnsi="Times New Roman" w:cs="Times New Roman"/>
                <w:sz w:val="20"/>
              </w:rPr>
              <w:t>(A5)</w:t>
            </w:r>
          </w:p>
        </w:tc>
        <w:tc>
          <w:tcPr>
            <w:tcW w:w="2327" w:type="dxa"/>
            <w:hideMark/>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490" w:type="dxa"/>
          </w:tcPr>
          <w:p w:rsidR="00543B4E" w:rsidRPr="0061769B" w:rsidRDefault="00543B4E"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t>
            </w:r>
            <w:del w:id="152" w:author="Author">
              <w:r w:rsidRPr="006C2F0D" w:rsidDel="0074645C">
                <w:rPr>
                  <w:rFonts w:ascii="Times New Roman" w:hAnsi="Times New Roman" w:cs="Times New Roman"/>
                  <w:sz w:val="20"/>
                  <w:szCs w:val="20"/>
                </w:rPr>
                <w:delText xml:space="preserve">WRT </w:delText>
              </w:r>
            </w:del>
            <w:ins w:id="153" w:author="Author">
              <w:r w:rsidR="0074645C">
                <w:rPr>
                  <w:rFonts w:ascii="Times New Roman" w:hAnsi="Times New Roman" w:cs="Times New Roman"/>
                  <w:sz w:val="20"/>
                  <w:szCs w:val="20"/>
                </w:rPr>
                <w:t>WKN</w:t>
              </w:r>
              <w:r w:rsidR="0074645C" w:rsidRPr="006C2F0D">
                <w:rPr>
                  <w:rFonts w:ascii="Times New Roman" w:hAnsi="Times New Roman" w:cs="Times New Roman"/>
                  <w:sz w:val="20"/>
                  <w:szCs w:val="20"/>
                </w:rPr>
                <w:t xml:space="preserve"> </w:t>
              </w:r>
            </w:ins>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Kenn-Num</w:t>
            </w:r>
            <w:del w:id="154" w:author="Author">
              <w:r w:rsidRPr="006C2F0D" w:rsidDel="005016E5">
                <w:rPr>
                  <w:rFonts w:ascii="Times New Roman" w:hAnsi="Times New Roman" w:cs="Times New Roman"/>
                  <w:sz w:val="20"/>
                  <w:szCs w:val="20"/>
                </w:rPr>
                <w:delText>b</w:delText>
              </w:r>
            </w:del>
            <w:ins w:id="155" w:author="Author">
              <w:r w:rsidR="005016E5">
                <w:rPr>
                  <w:rFonts w:ascii="Times New Roman" w:hAnsi="Times New Roman" w:cs="Times New Roman"/>
                  <w:sz w:val="20"/>
                  <w:szCs w:val="20"/>
                </w:rPr>
                <w:t>m</w:t>
              </w:r>
            </w:ins>
            <w:r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ins w:id="156" w:author="Author">
              <w:r w:rsidR="005016E5">
                <w:rPr>
                  <w:rFonts w:ascii="Times New Roman" w:hAnsi="Times New Roman" w:cs="Times New Roman"/>
                  <w:sz w:val="20"/>
                  <w:szCs w:val="20"/>
                </w:rPr>
                <w:t>)</w:t>
              </w:r>
            </w:ins>
            <w:del w:id="157" w:author="Author">
              <w:r w:rsidRPr="006C2F0D" w:rsidDel="00F765B5">
                <w:rPr>
                  <w:rFonts w:ascii="Times New Roman" w:hAnsi="Times New Roman" w:cs="Times New Roman"/>
                  <w:sz w:val="20"/>
                  <w:szCs w:val="20"/>
                </w:rPr>
                <w:delText>)</w:delText>
              </w:r>
            </w:del>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61769B">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Default="00543B4E" w:rsidP="0061769B">
            <w:pPr>
              <w:spacing w:line="276" w:lineRule="auto"/>
              <w:rPr>
                <w:ins w:id="158"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62851" w:rsidRPr="002836E4" w:rsidRDefault="00D62851" w:rsidP="00D62851">
            <w:pPr>
              <w:spacing w:line="276" w:lineRule="auto"/>
              <w:rPr>
                <w:ins w:id="159" w:author="Author"/>
                <w:rFonts w:ascii="Times New Roman" w:hAnsi="Times New Roman" w:cs="Times New Roman"/>
                <w:sz w:val="20"/>
                <w:szCs w:val="20"/>
              </w:rPr>
            </w:pPr>
            <w:ins w:id="160" w:author="Author">
              <w:r>
                <w:rPr>
                  <w:rFonts w:ascii="Times New Roman" w:hAnsi="Times New Roman" w:cs="Times New Roman"/>
                  <w:sz w:val="20"/>
                  <w:szCs w:val="20"/>
                  <w:lang w:val="fr-FR"/>
                </w:rPr>
                <w:t xml:space="preserve">8 – </w:t>
              </w:r>
              <w:r w:rsidRPr="002836E4">
                <w:rPr>
                  <w:rFonts w:ascii="Times New Roman" w:hAnsi="Times New Roman" w:cs="Times New Roman"/>
                  <w:sz w:val="20"/>
                  <w:szCs w:val="20"/>
                </w:rPr>
                <w:t>FIGI (Financial Instrument Global Identifier)</w:t>
              </w:r>
            </w:ins>
          </w:p>
          <w:p w:rsidR="00D62851" w:rsidRPr="0061769B" w:rsidDel="00D62851" w:rsidRDefault="00D62851" w:rsidP="0061769B">
            <w:pPr>
              <w:spacing w:line="276" w:lineRule="auto"/>
              <w:rPr>
                <w:del w:id="161" w:author="Author"/>
                <w:rFonts w:ascii="Times New Roman" w:hAnsi="Times New Roman" w:cs="Times New Roman"/>
                <w:sz w:val="20"/>
                <w:szCs w:val="20"/>
                <w:lang w:val="fr-FR"/>
              </w:rPr>
            </w:pPr>
          </w:p>
          <w:p w:rsidR="00543B4E" w:rsidRPr="006C2F0D" w:rsidRDefault="00543B4E" w:rsidP="0061769B">
            <w:pPr>
              <w:spacing w:line="276" w:lineRule="auto"/>
              <w:rPr>
                <w:rFonts w:ascii="Times New Roman" w:hAnsi="Times New Roman" w:cs="Times New Roman"/>
                <w:sz w:val="20"/>
                <w:szCs w:val="20"/>
              </w:rPr>
            </w:pPr>
            <w:del w:id="162" w:author="Author">
              <w:r w:rsidRPr="006C2F0D" w:rsidDel="00D62851">
                <w:rPr>
                  <w:rFonts w:ascii="Times New Roman" w:hAnsi="Times New Roman" w:cs="Times New Roman"/>
                  <w:sz w:val="20"/>
                  <w:szCs w:val="20"/>
                </w:rPr>
                <w:delText>8</w:delText>
              </w:r>
            </w:del>
            <w:ins w:id="163" w:author="Author">
              <w:r w:rsidR="00D62851">
                <w:rPr>
                  <w:rFonts w:ascii="Times New Roman" w:hAnsi="Times New Roman" w:cs="Times New Roman"/>
                  <w:sz w:val="20"/>
                  <w:szCs w:val="20"/>
                </w:rPr>
                <w:t>9</w:t>
              </w:r>
            </w:ins>
            <w:r w:rsidRPr="006C2F0D">
              <w:rPr>
                <w:rFonts w:ascii="Times New Roman" w:hAnsi="Times New Roman" w:cs="Times New Roman"/>
                <w:sz w:val="20"/>
                <w:szCs w:val="20"/>
              </w:rPr>
              <w:t xml:space="preserve">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0F0F3B" w:rsidRDefault="00D62851" w:rsidP="0061769B">
            <w:pPr>
              <w:spacing w:after="200" w:line="276" w:lineRule="auto"/>
              <w:rPr>
                <w:ins w:id="164" w:author="Author"/>
                <w:rFonts w:ascii="Times New Roman" w:hAnsi="Times New Roman" w:cs="Times New Roman"/>
                <w:sz w:val="20"/>
                <w:szCs w:val="20"/>
              </w:rPr>
            </w:pPr>
            <w:ins w:id="165" w:author="Author">
              <w:r>
                <w:rPr>
                  <w:rFonts w:ascii="Times New Roman" w:hAnsi="Times New Roman" w:cs="Times New Roman"/>
                  <w:sz w:val="20"/>
                  <w:szCs w:val="20"/>
                </w:rPr>
                <w:t>9</w:t>
              </w:r>
            </w:ins>
            <w:r w:rsidR="00543B4E" w:rsidRPr="006C2F0D">
              <w:rPr>
                <w:rFonts w:ascii="Times New Roman" w:hAnsi="Times New Roman" w:cs="Times New Roman"/>
                <w:sz w:val="20"/>
                <w:szCs w:val="20"/>
              </w:rPr>
              <w:t>9 - Code attributed by the undertaking</w:t>
            </w:r>
          </w:p>
          <w:p w:rsidR="00543B4E" w:rsidRPr="0061769B" w:rsidRDefault="00933A36" w:rsidP="0061769B">
            <w:pPr>
              <w:spacing w:after="200" w:line="276" w:lineRule="auto"/>
              <w:rPr>
                <w:rFonts w:ascii="Times New Roman" w:hAnsi="Times New Roman" w:cs="Times New Roman"/>
                <w:sz w:val="20"/>
                <w:szCs w:val="20"/>
              </w:rPr>
            </w:pPr>
            <w:ins w:id="166"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del w:id="167" w:author="Author">
                <w:r w:rsidR="000F0F3B" w:rsidDel="00933A36">
                  <w:rPr>
                    <w:rFonts w:ascii="Times New Roman" w:hAnsi="Times New Roman" w:cs="Times New Roman"/>
                    <w:sz w:val="20"/>
                    <w:szCs w:val="20"/>
                  </w:rPr>
                  <w:delText xml:space="preserve">When the same Asset ID Code needs to be reported for one asset that is issued in 2 or more different currencies, </w:delText>
                </w:r>
                <w:r w:rsidR="000F0F3B" w:rsidRPr="001616FE" w:rsidDel="00933A36">
                  <w:rPr>
                    <w:rFonts w:ascii="Times New Roman" w:hAnsi="Times New Roman" w:cs="Times New Roman"/>
                    <w:sz w:val="20"/>
                    <w:szCs w:val="20"/>
                  </w:rPr>
                  <w:delText>it is necessary to specify the</w:delText>
                </w:r>
                <w:r w:rsidR="000F0F3B" w:rsidDel="00933A36">
                  <w:rPr>
                    <w:rFonts w:ascii="Times New Roman" w:hAnsi="Times New Roman" w:cs="Times New Roman"/>
                    <w:sz w:val="20"/>
                    <w:szCs w:val="20"/>
                  </w:rPr>
                  <w:delText xml:space="preserve"> Asset ID Code and the currency code.</w:delText>
                </w:r>
                <w:r w:rsidR="000F0F3B" w:rsidRPr="001616FE" w:rsidDel="00933A36">
                  <w:rPr>
                    <w:rFonts w:ascii="Times New Roman" w:hAnsi="Times New Roman" w:cs="Times New Roman"/>
                    <w:sz w:val="20"/>
                    <w:szCs w:val="20"/>
                  </w:rPr>
                  <w:delText xml:space="preserve"> </w:delText>
                </w:r>
                <w:r w:rsidR="000F0F3B" w:rsidDel="00933A36">
                  <w:rPr>
                    <w:rFonts w:ascii="Times New Roman" w:hAnsi="Times New Roman" w:cs="Times New Roman"/>
                    <w:sz w:val="20"/>
                    <w:szCs w:val="20"/>
                  </w:rPr>
                  <w:delText>In this case, the Asset ID Code Type shall include option 9 and the option of the original Asset ID Code, as in the following example</w:delText>
                </w:r>
                <w:r w:rsidR="000F0F3B" w:rsidRPr="001616FE" w:rsidDel="00933A36">
                  <w:rPr>
                    <w:rFonts w:ascii="Times New Roman" w:hAnsi="Times New Roman" w:cs="Times New Roman"/>
                    <w:sz w:val="20"/>
                    <w:szCs w:val="20"/>
                  </w:rPr>
                  <w:delText xml:space="preserve">: </w:delText>
                </w:r>
                <w:r w:rsidR="000F0F3B" w:rsidDel="00933A36">
                  <w:rPr>
                    <w:rFonts w:ascii="Times New Roman" w:hAnsi="Times New Roman" w:cs="Times New Roman"/>
                    <w:sz w:val="20"/>
                    <w:szCs w:val="20"/>
                  </w:rPr>
                  <w:delText>“9</w:delText>
                </w:r>
                <w:r w:rsidR="000F0F3B" w:rsidRPr="001616FE" w:rsidDel="00933A36">
                  <w:rPr>
                    <w:rFonts w:ascii="Times New Roman" w:hAnsi="Times New Roman" w:cs="Times New Roman"/>
                    <w:sz w:val="20"/>
                    <w:szCs w:val="20"/>
                  </w:rPr>
                  <w:delText>/</w:delText>
                </w:r>
                <w:r w:rsidR="000F0F3B" w:rsidDel="00933A36">
                  <w:rPr>
                    <w:rFonts w:ascii="Times New Roman" w:hAnsi="Times New Roman" w:cs="Times New Roman"/>
                    <w:sz w:val="20"/>
                    <w:szCs w:val="20"/>
                  </w:rPr>
                  <w:delText>1”</w:delText>
                </w:r>
              </w:del>
              <w:r w:rsidR="000F0F3B">
                <w:rPr>
                  <w:rFonts w:ascii="Times New Roman" w:hAnsi="Times New Roman" w:cs="Times New Roman"/>
                  <w:sz w:val="20"/>
                  <w:szCs w:val="20"/>
                </w:rPr>
                <w:t>.</w:t>
              </w:r>
            </w:ins>
            <w:del w:id="168" w:author="Author">
              <w:r w:rsidR="00543B4E" w:rsidRPr="006C2F0D" w:rsidDel="000F0F3B">
                <w:rPr>
                  <w:rFonts w:ascii="Times New Roman" w:hAnsi="Times New Roman" w:cs="Times New Roman"/>
                  <w:sz w:val="20"/>
                  <w:szCs w:val="20"/>
                </w:rPr>
                <w:delText xml:space="preserve"> </w:delText>
              </w:r>
            </w:del>
          </w:p>
        </w:tc>
      </w:tr>
      <w:tr w:rsidR="00DE548D" w:rsidRPr="006C2F0D" w:rsidTr="009125C3">
        <w:trPr>
          <w:trHeight w:val="1530"/>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C019</w:t>
            </w:r>
            <w:r w:rsidR="00DE548D" w:rsidRPr="0061769B">
              <w:rPr>
                <w:rFonts w:ascii="Times New Roman" w:hAnsi="Times New Roman" w:cs="Times New Roman"/>
                <w:sz w:val="20"/>
              </w:rPr>
              <w:t>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A7</w:t>
            </w:r>
            <w:r>
              <w:rPr>
                <w:rFonts w:ascii="Times New Roman" w:hAnsi="Times New Roman" w:cs="Times New Roman"/>
                <w:sz w:val="20"/>
              </w:rPr>
              <w:t>)</w:t>
            </w:r>
          </w:p>
        </w:tc>
        <w:tc>
          <w:tcPr>
            <w:tcW w:w="2327"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490" w:type="dxa"/>
            <w:hideMark/>
          </w:tcPr>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DE548D" w:rsidRPr="006C2F0D" w:rsidRDefault="00DE548D" w:rsidP="0061769B">
            <w:pPr>
              <w:rPr>
                <w:rFonts w:ascii="Times New Roman" w:hAnsi="Times New Roman" w:cs="Times New Roman"/>
                <w:sz w:val="20"/>
                <w:szCs w:val="20"/>
              </w:rPr>
            </w:pPr>
          </w:p>
          <w:p w:rsidR="00DE548D" w:rsidRPr="0061769B" w:rsidRDefault="00DE548D" w:rsidP="0061776E">
            <w:pPr>
              <w:spacing w:line="276" w:lineRule="auto"/>
              <w:rPr>
                <w:rFonts w:ascii="Times New Roman" w:hAnsi="Times New Roman" w:cs="Times New Roman"/>
                <w:sz w:val="20"/>
                <w:szCs w:val="20"/>
              </w:rPr>
              <w:pPrChange w:id="169" w:author="Author">
                <w:pPr>
                  <w:spacing w:after="200" w:line="276" w:lineRule="auto"/>
                </w:pPr>
              </w:pPrChange>
            </w:pPr>
            <w:r w:rsidRPr="006C2F0D">
              <w:rPr>
                <w:rFonts w:ascii="Times New Roman" w:hAnsi="Times New Roman" w:cs="Times New Roman"/>
                <w:sz w:val="20"/>
                <w:szCs w:val="20"/>
              </w:rPr>
              <w:t>The following shall be considered:</w:t>
            </w:r>
          </w:p>
          <w:p w:rsidR="00DE548D" w:rsidRPr="0061769B"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6C2F0D" w:rsidRDefault="00DE548D" w:rsidP="0061769B">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ins w:id="170" w:author="Author">
              <w:r w:rsidR="0016311F">
                <w:rPr>
                  <w:rFonts w:ascii="Times New Roman" w:hAnsi="Times New Roman" w:cs="Times New Roman"/>
                  <w:sz w:val="20"/>
                  <w:szCs w:val="20"/>
                </w:rPr>
                <w:t>, CIC 71 and CIC 75</w:t>
              </w:r>
            </w:ins>
            <w:r w:rsidRPr="0061769B">
              <w:rPr>
                <w:rFonts w:ascii="Times New Roman" w:hAnsi="Times New Roman" w:cs="Times New Roman"/>
                <w:sz w:val="20"/>
                <w:szCs w:val="20"/>
              </w:rPr>
              <w:t>.</w:t>
            </w:r>
          </w:p>
          <w:p w:rsidR="00DE548D" w:rsidRPr="0061769B" w:rsidRDefault="00DE548D" w:rsidP="0061769B">
            <w:pPr>
              <w:pStyle w:val="ListParagraph"/>
              <w:rPr>
                <w:rFonts w:ascii="Times New Roman" w:hAnsi="Times New Roman" w:cs="Times New Roman"/>
                <w:sz w:val="20"/>
                <w:szCs w:val="20"/>
              </w:rPr>
            </w:pPr>
          </w:p>
        </w:tc>
      </w:tr>
      <w:tr w:rsidR="00DE548D" w:rsidRPr="006C2F0D" w:rsidTr="009125C3">
        <w:trPr>
          <w:trHeight w:val="3911"/>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C0200</w:t>
            </w:r>
          </w:p>
          <w:p w:rsidR="00DE548D" w:rsidRPr="0061769B" w:rsidRDefault="00DE548D"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A8</w:t>
            </w:r>
            <w:r>
              <w:rPr>
                <w:rFonts w:ascii="Times New Roman" w:hAnsi="Times New Roman" w:cs="Times New Roman"/>
                <w:sz w:val="20"/>
              </w:rPr>
              <w:t>)</w:t>
            </w:r>
          </w:p>
        </w:tc>
        <w:tc>
          <w:tcPr>
            <w:tcW w:w="2327"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490"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w:t>
            </w:r>
            <w:ins w:id="171" w:author="Author">
              <w:r w:rsidR="000F0F3B" w:rsidRPr="0030221B">
                <w:rPr>
                  <w:rFonts w:ascii="Times New Roman" w:hAnsi="Times New Roman" w:cs="Times New Roman"/>
                  <w:sz w:val="20"/>
                  <w:szCs w:val="20"/>
                </w:rPr>
                <w:t>entity that issues assets to investors</w:t>
              </w:r>
            </w:ins>
            <w:del w:id="172" w:author="Author">
              <w:r w:rsidRPr="0061769B" w:rsidDel="000F0F3B">
                <w:rPr>
                  <w:rFonts w:ascii="Times New Roman" w:hAnsi="Times New Roman" w:cs="Times New Roman"/>
                  <w:sz w:val="20"/>
                  <w:szCs w:val="20"/>
                </w:rPr>
                <w:delText>entity that offers assets for sale to investors</w:delText>
              </w:r>
            </w:del>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61769B">
            <w:pPr>
              <w:rPr>
                <w:rFonts w:ascii="Times New Roman" w:hAnsi="Times New Roman" w:cs="Times New Roman"/>
                <w:sz w:val="20"/>
                <w:szCs w:val="20"/>
              </w:rPr>
            </w:pPr>
          </w:p>
          <w:p w:rsidR="00DE548D" w:rsidRPr="0061769B" w:rsidRDefault="00DE548D" w:rsidP="0061776E">
            <w:pPr>
              <w:spacing w:line="276" w:lineRule="auto"/>
              <w:rPr>
                <w:rFonts w:ascii="Times New Roman" w:hAnsi="Times New Roman" w:cs="Times New Roman"/>
                <w:sz w:val="20"/>
                <w:szCs w:val="20"/>
              </w:rPr>
              <w:pPrChange w:id="173" w:author="Author">
                <w:pPr>
                  <w:spacing w:after="200" w:line="276" w:lineRule="auto"/>
                </w:pPr>
              </w:pPrChange>
            </w:pPr>
            <w:r w:rsidRPr="006C2F0D">
              <w:rPr>
                <w:rFonts w:ascii="Times New Roman" w:hAnsi="Times New Roman" w:cs="Times New Roman"/>
                <w:sz w:val="20"/>
                <w:szCs w:val="20"/>
              </w:rPr>
              <w:t>The following shall be considered:</w:t>
            </w:r>
          </w:p>
          <w:p w:rsidR="00DE548D" w:rsidRDefault="00DE548D" w:rsidP="0061769B">
            <w:pPr>
              <w:pStyle w:val="ListParagraph"/>
              <w:numPr>
                <w:ilvl w:val="0"/>
                <w:numId w:val="4"/>
              </w:numPr>
              <w:rPr>
                <w:ins w:id="174" w:author="Autho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0F0F3B" w:rsidRPr="006C2F0D" w:rsidRDefault="000F0F3B" w:rsidP="0061769B">
            <w:pPr>
              <w:pStyle w:val="ListParagraph"/>
              <w:numPr>
                <w:ilvl w:val="0"/>
                <w:numId w:val="4"/>
              </w:numPr>
              <w:rPr>
                <w:rFonts w:ascii="Times New Roman" w:hAnsi="Times New Roman" w:cs="Times New Roman"/>
                <w:sz w:val="20"/>
                <w:szCs w:val="20"/>
              </w:rPr>
            </w:pPr>
            <w:ins w:id="175" w:author="Author">
              <w:r>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Pr>
                  <w:rFonts w:ascii="Times New Roman" w:hAnsi="Times New Roman" w:cs="Times New Roman"/>
                  <w:sz w:val="20"/>
                  <w:szCs w:val="20"/>
                </w:rPr>
                <w:t>), the issuer name is the name of the depositary entity;</w:t>
              </w:r>
            </w:ins>
          </w:p>
          <w:p w:rsidR="00DE548D" w:rsidRDefault="00DE548D" w:rsidP="0061769B">
            <w:pPr>
              <w:pStyle w:val="ListParagraph"/>
              <w:numPr>
                <w:ilvl w:val="0"/>
                <w:numId w:val="4"/>
              </w:numPr>
              <w:rPr>
                <w:ins w:id="176" w:author="Autho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ins w:id="177" w:author="Author">
              <w:r w:rsidR="000F0F3B">
                <w:rPr>
                  <w:rFonts w:ascii="Times New Roman" w:hAnsi="Times New Roman" w:cs="Times New Roman"/>
                  <w:sz w:val="20"/>
                  <w:szCs w:val="20"/>
                </w:rPr>
                <w:t>,</w:t>
              </w:r>
              <w:r w:rsidR="000F0F3B" w:rsidRPr="0061769B">
                <w:rPr>
                  <w:rFonts w:ascii="Times New Roman" w:hAnsi="Times New Roman" w:cs="Times New Roman"/>
                  <w:sz w:val="20"/>
                  <w:szCs w:val="20"/>
                </w:rPr>
                <w:t xml:space="preserve"> as those assets are not required to be individualised</w:t>
              </w:r>
            </w:ins>
            <w:r w:rsidRPr="006C2F0D">
              <w:rPr>
                <w:rFonts w:ascii="Times New Roman" w:hAnsi="Times New Roman" w:cs="Times New Roman"/>
                <w:sz w:val="20"/>
                <w:szCs w:val="20"/>
              </w:rPr>
              <w:t>;</w:t>
            </w:r>
          </w:p>
          <w:p w:rsidR="00923C78" w:rsidRPr="0061769B" w:rsidRDefault="00923C78" w:rsidP="0061769B">
            <w:pPr>
              <w:pStyle w:val="ListParagraph"/>
              <w:numPr>
                <w:ilvl w:val="0"/>
                <w:numId w:val="4"/>
              </w:numPr>
              <w:rPr>
                <w:rFonts w:ascii="Times New Roman" w:hAnsi="Times New Roman" w:cs="Times New Roman"/>
                <w:sz w:val="20"/>
                <w:szCs w:val="20"/>
              </w:rPr>
            </w:pPr>
            <w:ins w:id="178"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DE548D" w:rsidRPr="0061769B" w:rsidRDefault="00DE548D"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ins w:id="179" w:author="Author">
              <w:r w:rsidR="00B25E39">
                <w:rPr>
                  <w:rFonts w:ascii="Times New Roman" w:hAnsi="Times New Roman" w:cs="Times New Roman"/>
                  <w:sz w:val="20"/>
                  <w:szCs w:val="20"/>
                </w:rPr>
                <w:t xml:space="preserve">CIC </w:t>
              </w:r>
              <w:del w:id="180" w:author="Author">
                <w:r w:rsidR="00B25E39" w:rsidDel="000F0F3B">
                  <w:rPr>
                    <w:rFonts w:ascii="Times New Roman" w:hAnsi="Times New Roman" w:cs="Times New Roman"/>
                    <w:sz w:val="20"/>
                    <w:szCs w:val="20"/>
                  </w:rPr>
                  <w:delText xml:space="preserve">category </w:delText>
                </w:r>
              </w:del>
              <w:r w:rsidR="00B25E39">
                <w:rPr>
                  <w:rFonts w:ascii="Times New Roman" w:hAnsi="Times New Roman" w:cs="Times New Roman"/>
                  <w:sz w:val="20"/>
                  <w:szCs w:val="20"/>
                </w:rPr>
                <w:t>71</w:t>
              </w:r>
              <w:r w:rsidR="0016311F">
                <w:rPr>
                  <w:rFonts w:ascii="Times New Roman" w:hAnsi="Times New Roman" w:cs="Times New Roman"/>
                  <w:sz w:val="20"/>
                  <w:szCs w:val="20"/>
                </w:rPr>
                <w:t>, CIC 75</w:t>
              </w:r>
              <w:r w:rsidR="00B25E39">
                <w:rPr>
                  <w:rFonts w:ascii="Times New Roman" w:hAnsi="Times New Roman" w:cs="Times New Roman"/>
                  <w:sz w:val="20"/>
                  <w:szCs w:val="20"/>
                </w:rPr>
                <w:t xml:space="preserve"> </w:t>
              </w:r>
              <w:del w:id="181" w:author="Author">
                <w:r w:rsidR="00B25E39" w:rsidDel="0016311F">
                  <w:rPr>
                    <w:rFonts w:ascii="Times New Roman" w:hAnsi="Times New Roman" w:cs="Times New Roman"/>
                    <w:sz w:val="20"/>
                    <w:szCs w:val="20"/>
                  </w:rPr>
                  <w:delText xml:space="preserve">- Cash </w:delText>
                </w:r>
              </w:del>
              <w:r w:rsidR="00B25E39">
                <w:rPr>
                  <w:rFonts w:ascii="Times New Roman" w:hAnsi="Times New Roman" w:cs="Times New Roman"/>
                  <w:sz w:val="20"/>
                  <w:szCs w:val="20"/>
                </w:rPr>
                <w:t xml:space="preserve">and </w:t>
              </w:r>
            </w:ins>
            <w:r w:rsidRPr="0061769B">
              <w:rPr>
                <w:rFonts w:ascii="Times New Roman" w:hAnsi="Times New Roman" w:cs="Times New Roman"/>
                <w:sz w:val="20"/>
                <w:szCs w:val="20"/>
              </w:rPr>
              <w:t xml:space="preserve">CIC category 9 – Property. </w:t>
            </w:r>
          </w:p>
          <w:p w:rsidR="00DE548D" w:rsidRPr="0061769B" w:rsidRDefault="00DE548D" w:rsidP="0061769B">
            <w:pPr>
              <w:ind w:left="360"/>
              <w:rPr>
                <w:rFonts w:ascii="Times New Roman" w:hAnsi="Times New Roman" w:cs="Times New Roman"/>
                <w:sz w:val="20"/>
                <w:szCs w:val="20"/>
              </w:rPr>
            </w:pPr>
          </w:p>
        </w:tc>
      </w:tr>
      <w:tr w:rsidR="00DE548D" w:rsidRPr="006C2F0D" w:rsidTr="009125C3">
        <w:trPr>
          <w:trHeight w:val="300"/>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C0210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A31</w:t>
            </w:r>
            <w:r>
              <w:rPr>
                <w:rFonts w:ascii="Times New Roman" w:hAnsi="Times New Roman" w:cs="Times New Roman"/>
                <w:sz w:val="20"/>
              </w:rPr>
              <w:t>)</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490" w:type="dxa"/>
            <w:hideMark/>
          </w:tcPr>
          <w:p w:rsidR="00DE548D" w:rsidRDefault="00C23E0F" w:rsidP="0061769B">
            <w:pPr>
              <w:spacing w:after="200" w:line="276" w:lineRule="auto"/>
              <w:rPr>
                <w:ins w:id="182" w:author="Autho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FF3AE7">
              <w:rPr>
                <w:rFonts w:ascii="Times New Roman" w:hAnsi="Times New Roman" w:cs="Times New Roman"/>
                <w:sz w:val="20"/>
                <w:szCs w:val="20"/>
              </w:rPr>
              <w:t xml:space="preserve">of the issuer </w:t>
            </w:r>
            <w:r w:rsidRPr="00D3469E">
              <w:rPr>
                <w:rFonts w:ascii="Times New Roman" w:hAnsi="Times New Roman" w:cs="Times New Roman"/>
                <w:sz w:val="20"/>
                <w:szCs w:val="20"/>
              </w:rPr>
              <w:t>code</w:t>
            </w:r>
            <w:r>
              <w:rPr>
                <w:rFonts w:ascii="Times New Roman" w:hAnsi="Times New Roman" w:cs="Times New Roman"/>
                <w:sz w:val="20"/>
                <w:szCs w:val="20"/>
              </w:rPr>
              <w:t xml:space="preserve"> 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0F0F3B" w:rsidRPr="0061769B" w:rsidRDefault="000F0F3B" w:rsidP="0061776E">
            <w:pPr>
              <w:spacing w:line="276" w:lineRule="auto"/>
              <w:rPr>
                <w:ins w:id="183" w:author="Author"/>
                <w:rFonts w:ascii="Times New Roman" w:hAnsi="Times New Roman" w:cs="Times New Roman"/>
                <w:sz w:val="20"/>
                <w:szCs w:val="20"/>
              </w:rPr>
              <w:pPrChange w:id="184" w:author="Author">
                <w:pPr>
                  <w:spacing w:after="200" w:line="276" w:lineRule="auto"/>
                </w:pPr>
              </w:pPrChange>
            </w:pPr>
            <w:ins w:id="185" w:author="Author">
              <w:r w:rsidRPr="006C2F0D">
                <w:rPr>
                  <w:rFonts w:ascii="Times New Roman" w:hAnsi="Times New Roman" w:cs="Times New Roman"/>
                  <w:sz w:val="20"/>
                  <w:szCs w:val="20"/>
                </w:rPr>
                <w:t>The following shall be considered:</w:t>
              </w:r>
            </w:ins>
          </w:p>
          <w:p w:rsidR="000F0F3B" w:rsidRDefault="000F0F3B" w:rsidP="000F0F3B">
            <w:pPr>
              <w:pStyle w:val="ListParagraph"/>
              <w:numPr>
                <w:ilvl w:val="0"/>
                <w:numId w:val="4"/>
              </w:numPr>
              <w:spacing w:after="200" w:line="276" w:lineRule="auto"/>
              <w:rPr>
                <w:ins w:id="186" w:author="Author"/>
                <w:rFonts w:ascii="Times New Roman" w:hAnsi="Times New Roman" w:cs="Times New Roman"/>
                <w:sz w:val="20"/>
                <w:szCs w:val="20"/>
              </w:rPr>
            </w:pPr>
            <w:ins w:id="187"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ins>
          </w:p>
          <w:p w:rsidR="000F0F3B" w:rsidRPr="006C2F0D" w:rsidRDefault="000F0F3B" w:rsidP="000F0F3B">
            <w:pPr>
              <w:pStyle w:val="ListParagraph"/>
              <w:numPr>
                <w:ilvl w:val="0"/>
                <w:numId w:val="4"/>
              </w:numPr>
              <w:spacing w:after="200" w:line="276" w:lineRule="auto"/>
              <w:rPr>
                <w:ins w:id="188" w:author="Author"/>
                <w:rFonts w:ascii="Times New Roman" w:hAnsi="Times New Roman" w:cs="Times New Roman"/>
                <w:sz w:val="20"/>
                <w:szCs w:val="20"/>
              </w:rPr>
            </w:pPr>
            <w:ins w:id="189" w:author="Author">
              <w:r>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Pr>
                  <w:rFonts w:ascii="Times New Roman" w:hAnsi="Times New Roman" w:cs="Times New Roman"/>
                  <w:sz w:val="20"/>
                  <w:szCs w:val="20"/>
                </w:rPr>
                <w:t>), the issuer code is the code of the depositary entity</w:t>
              </w:r>
            </w:ins>
          </w:p>
          <w:p w:rsidR="000F0F3B" w:rsidRPr="0061769B" w:rsidRDefault="000F0F3B" w:rsidP="000F0F3B">
            <w:pPr>
              <w:pStyle w:val="ListParagraph"/>
              <w:numPr>
                <w:ilvl w:val="0"/>
                <w:numId w:val="4"/>
              </w:numPr>
              <w:spacing w:after="200" w:line="276" w:lineRule="auto"/>
              <w:rPr>
                <w:ins w:id="190" w:author="Author"/>
                <w:rFonts w:ascii="Times New Roman" w:hAnsi="Times New Roman" w:cs="Times New Roman"/>
                <w:sz w:val="20"/>
                <w:szCs w:val="20"/>
              </w:rPr>
            </w:pPr>
            <w:ins w:id="191"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0F0F3B" w:rsidDel="000F0F3B" w:rsidRDefault="000F0F3B" w:rsidP="0061776E">
            <w:pPr>
              <w:pStyle w:val="ListParagraph"/>
              <w:rPr>
                <w:del w:id="192" w:author="Author"/>
                <w:rFonts w:ascii="Times New Roman" w:hAnsi="Times New Roman" w:cs="Times New Roman"/>
                <w:sz w:val="20"/>
                <w:szCs w:val="20"/>
              </w:rPr>
              <w:pPrChange w:id="193" w:author="Author">
                <w:pPr>
                  <w:spacing w:after="200" w:line="276" w:lineRule="auto"/>
                </w:pPr>
              </w:pPrChange>
            </w:pPr>
            <w:ins w:id="194" w:author="Author">
              <w:r w:rsidRPr="00EF7858">
                <w:rPr>
                  <w:rFonts w:ascii="Times New Roman" w:hAnsi="Times New Roman" w:cs="Times New Roman"/>
                  <w:sz w:val="20"/>
                  <w:szCs w:val="20"/>
                </w:rPr>
                <w:t>This item is not applicable for CIC 71</w:t>
              </w:r>
              <w:r w:rsidR="0016311F">
                <w:rPr>
                  <w:rFonts w:ascii="Times New Roman" w:hAnsi="Times New Roman" w:cs="Times New Roman"/>
                  <w:sz w:val="20"/>
                  <w:szCs w:val="20"/>
                </w:rPr>
                <w:t>, CIC 75</w:t>
              </w:r>
              <w:del w:id="195" w:author="Author">
                <w:r w:rsidRPr="00EF7858" w:rsidDel="0016311F">
                  <w:rPr>
                    <w:rFonts w:ascii="Times New Roman" w:hAnsi="Times New Roman" w:cs="Times New Roman"/>
                    <w:sz w:val="20"/>
                    <w:szCs w:val="20"/>
                  </w:rPr>
                  <w:delText xml:space="preserve"> - Cash </w:delText>
                </w:r>
              </w:del>
              <w:r w:rsidRPr="00EF7858">
                <w:rPr>
                  <w:rFonts w:ascii="Times New Roman" w:hAnsi="Times New Roman" w:cs="Times New Roman"/>
                  <w:sz w:val="20"/>
                  <w:szCs w:val="20"/>
                </w:rPr>
                <w:t xml:space="preserve">and </w:t>
              </w:r>
              <w:r w:rsidRPr="003E4442">
                <w:rPr>
                  <w:rFonts w:ascii="Times New Roman" w:hAnsi="Times New Roman" w:cs="Times New Roman"/>
                  <w:sz w:val="20"/>
                  <w:szCs w:val="20"/>
                </w:rPr>
                <w:t xml:space="preserve">CIC category 9 – Property; </w:t>
              </w:r>
            </w:ins>
          </w:p>
          <w:p w:rsidR="000F0F3B" w:rsidRPr="0061776E" w:rsidRDefault="000F0F3B" w:rsidP="0061776E">
            <w:pPr>
              <w:pStyle w:val="ListParagraph"/>
              <w:numPr>
                <w:ilvl w:val="0"/>
                <w:numId w:val="4"/>
              </w:numPr>
              <w:rPr>
                <w:ins w:id="196" w:author="Author"/>
                <w:rFonts w:ascii="Times New Roman" w:hAnsi="Times New Roman" w:cs="Times New Roman"/>
                <w:sz w:val="20"/>
                <w:szCs w:val="20"/>
                <w:rPrChange w:id="197" w:author="Author">
                  <w:rPr>
                    <w:ins w:id="198" w:author="Author"/>
                  </w:rPr>
                </w:rPrChange>
              </w:rPr>
              <w:pPrChange w:id="199" w:author="Author">
                <w:pPr>
                  <w:spacing w:after="200" w:line="276" w:lineRule="auto"/>
                </w:pPr>
              </w:pPrChange>
            </w:pPr>
          </w:p>
          <w:p w:rsidR="00DE548D" w:rsidRPr="0061776E" w:rsidDel="000F0F3B" w:rsidRDefault="00DE548D" w:rsidP="0061776E">
            <w:pPr>
              <w:pStyle w:val="ListParagraph"/>
              <w:numPr>
                <w:ilvl w:val="0"/>
                <w:numId w:val="4"/>
              </w:numPr>
              <w:rPr>
                <w:del w:id="200" w:author="Author"/>
                <w:rFonts w:ascii="Times New Roman" w:hAnsi="Times New Roman" w:cs="Times New Roman"/>
                <w:sz w:val="20"/>
                <w:szCs w:val="20"/>
                <w:rPrChange w:id="201" w:author="Author">
                  <w:rPr>
                    <w:del w:id="202" w:author="Author"/>
                  </w:rPr>
                </w:rPrChange>
              </w:rPr>
              <w:pPrChange w:id="203" w:author="Author">
                <w:pPr>
                  <w:spacing w:after="200" w:line="276" w:lineRule="auto"/>
                </w:pPr>
              </w:pPrChange>
            </w:pPr>
            <w:r w:rsidRPr="0061776E">
              <w:rPr>
                <w:rFonts w:ascii="Times New Roman" w:hAnsi="Times New Roman" w:cs="Times New Roman"/>
                <w:sz w:val="20"/>
                <w:szCs w:val="20"/>
                <w:rPrChange w:id="204" w:author="Author">
                  <w:rPr/>
                </w:rPrChange>
              </w:rPr>
              <w:t>This item is not applicable to CIC category 8 – Mortgages and Loans, when relating to mortgage and loans to natural persons.</w:t>
            </w:r>
          </w:p>
          <w:p w:rsidR="00DE548D" w:rsidRPr="0061776E" w:rsidDel="000F0F3B" w:rsidRDefault="00DE548D" w:rsidP="0061776E">
            <w:pPr>
              <w:pStyle w:val="ListParagraph"/>
              <w:numPr>
                <w:ilvl w:val="0"/>
                <w:numId w:val="4"/>
              </w:numPr>
              <w:rPr>
                <w:del w:id="205" w:author="Author"/>
                <w:rFonts w:ascii="Times New Roman" w:hAnsi="Times New Roman" w:cs="Times New Roman"/>
                <w:sz w:val="20"/>
                <w:szCs w:val="20"/>
                <w:rPrChange w:id="206" w:author="Author">
                  <w:rPr>
                    <w:del w:id="207" w:author="Author"/>
                  </w:rPr>
                </w:rPrChange>
              </w:rPr>
              <w:pPrChange w:id="208" w:author="Author">
                <w:pPr>
                  <w:spacing w:after="200" w:line="276" w:lineRule="auto"/>
                </w:pPr>
              </w:pPrChange>
            </w:pPr>
          </w:p>
          <w:p w:rsidR="00DE548D" w:rsidRPr="00566107" w:rsidRDefault="00DE548D" w:rsidP="0061776E">
            <w:pPr>
              <w:pStyle w:val="ListParagraph"/>
              <w:numPr>
                <w:ilvl w:val="0"/>
                <w:numId w:val="4"/>
              </w:numPr>
              <w:pPrChange w:id="209" w:author="Author">
                <w:pPr>
                  <w:spacing w:after="200" w:line="276" w:lineRule="auto"/>
                </w:pPr>
              </w:pPrChange>
            </w:pPr>
            <w:del w:id="210" w:author="Author">
              <w:r w:rsidRPr="0061769B" w:rsidDel="000F0F3B">
                <w:delText xml:space="preserve">This item is not applicable for </w:delText>
              </w:r>
            </w:del>
            <w:ins w:id="211" w:author="Author">
              <w:del w:id="212" w:author="Author">
                <w:r w:rsidR="004F4758" w:rsidDel="000F0F3B">
                  <w:delText xml:space="preserve">CIC category 71 - Cash and </w:delText>
                </w:r>
              </w:del>
            </w:ins>
            <w:del w:id="213" w:author="Author">
              <w:r w:rsidRPr="0061769B" w:rsidDel="000F0F3B">
                <w:delText>CIC category 9 – Property.</w:delText>
              </w:r>
            </w:del>
          </w:p>
        </w:tc>
      </w:tr>
      <w:tr w:rsidR="00DE548D" w:rsidRPr="006C2F0D" w:rsidTr="009125C3">
        <w:trPr>
          <w:trHeight w:val="1381"/>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C0220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490" w:type="dxa"/>
            <w:hideMark/>
          </w:tcPr>
          <w:p w:rsidR="00DE548D" w:rsidRDefault="00DE548D" w:rsidP="0061776E">
            <w:pPr>
              <w:spacing w:line="276" w:lineRule="auto"/>
              <w:rPr>
                <w:rFonts w:ascii="Times New Roman" w:hAnsi="Times New Roman" w:cs="Times New Roman"/>
                <w:sz w:val="20"/>
                <w:szCs w:val="20"/>
              </w:rPr>
              <w:pPrChange w:id="214" w:author="Author">
                <w:pPr>
                  <w:spacing w:after="200" w:line="276" w:lineRule="auto"/>
                </w:pPr>
              </w:pPrChange>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566107">
            <w:pPr>
              <w:tabs>
                <w:tab w:val="left" w:pos="1002"/>
              </w:tabs>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r w:rsidR="00C23E0F">
              <w:rPr>
                <w:rFonts w:ascii="Times New Roman" w:hAnsi="Times New Roman" w:cs="Times New Roman"/>
                <w:sz w:val="20"/>
                <w:szCs w:val="20"/>
              </w:rPr>
              <w:tab/>
            </w:r>
          </w:p>
          <w:p w:rsidR="005362D3" w:rsidRDefault="005362D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566107" w:rsidRDefault="00DE548D" w:rsidP="0016311F">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ins w:id="215" w:author="Author">
              <w:r w:rsidR="004F4758">
                <w:rPr>
                  <w:rFonts w:ascii="Times New Roman" w:hAnsi="Times New Roman" w:cs="Times New Roman"/>
                  <w:sz w:val="20"/>
                  <w:szCs w:val="20"/>
                </w:rPr>
                <w:t xml:space="preserve">CIC </w:t>
              </w:r>
              <w:del w:id="216" w:author="Author">
                <w:r w:rsidR="004F4758" w:rsidDel="000F0F3B">
                  <w:rPr>
                    <w:rFonts w:ascii="Times New Roman" w:hAnsi="Times New Roman" w:cs="Times New Roman"/>
                    <w:sz w:val="20"/>
                    <w:szCs w:val="20"/>
                  </w:rPr>
                  <w:delText xml:space="preserve">category </w:delText>
                </w:r>
              </w:del>
              <w:r w:rsidR="004F4758">
                <w:rPr>
                  <w:rFonts w:ascii="Times New Roman" w:hAnsi="Times New Roman" w:cs="Times New Roman"/>
                  <w:sz w:val="20"/>
                  <w:szCs w:val="20"/>
                </w:rPr>
                <w:t>71</w:t>
              </w:r>
              <w:del w:id="217" w:author="Author">
                <w:r w:rsidR="004F4758" w:rsidDel="0016311F">
                  <w:rPr>
                    <w:rFonts w:ascii="Times New Roman" w:hAnsi="Times New Roman" w:cs="Times New Roman"/>
                    <w:sz w:val="20"/>
                    <w:szCs w:val="20"/>
                  </w:rPr>
                  <w:delText xml:space="preserve"> - Cash</w:delText>
                </w:r>
              </w:del>
              <w:r w:rsidR="0016311F">
                <w:rPr>
                  <w:rFonts w:ascii="Times New Roman" w:hAnsi="Times New Roman" w:cs="Times New Roman"/>
                  <w:sz w:val="20"/>
                  <w:szCs w:val="20"/>
                </w:rPr>
                <w:t>, CIC 75</w:t>
              </w:r>
              <w:r w:rsidR="004F4758">
                <w:rPr>
                  <w:rFonts w:ascii="Times New Roman" w:hAnsi="Times New Roman" w:cs="Times New Roman"/>
                  <w:sz w:val="20"/>
                  <w:szCs w:val="20"/>
                </w:rPr>
                <w:t xml:space="preserve"> and </w:t>
              </w:r>
            </w:ins>
            <w:r w:rsidRPr="0061769B">
              <w:rPr>
                <w:rFonts w:ascii="Times New Roman" w:hAnsi="Times New Roman" w:cs="Times New Roman"/>
                <w:sz w:val="20"/>
                <w:szCs w:val="20"/>
              </w:rPr>
              <w:t>CIC category 9 – Property.</w:t>
            </w:r>
          </w:p>
        </w:tc>
      </w:tr>
      <w:tr w:rsidR="00DE548D" w:rsidRPr="006C2F0D" w:rsidTr="009125C3">
        <w:trPr>
          <w:trHeight w:val="699"/>
        </w:trPr>
        <w:tc>
          <w:tcPr>
            <w:tcW w:w="1425" w:type="dxa"/>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C0230</w:t>
            </w:r>
          </w:p>
          <w:p w:rsidR="00DE548D" w:rsidRPr="0076719F" w:rsidRDefault="00DE548D" w:rsidP="00764C3A">
            <w:pPr>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A9</w:t>
            </w:r>
            <w:r>
              <w:rPr>
                <w:rFonts w:ascii="Times New Roman" w:hAnsi="Times New Roman" w:cs="Times New Roman"/>
                <w:sz w:val="20"/>
              </w:rPr>
              <w:t>)</w:t>
            </w:r>
          </w:p>
        </w:tc>
        <w:tc>
          <w:tcPr>
            <w:tcW w:w="2327"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490" w:type="dxa"/>
          </w:tcPr>
          <w:p w:rsidR="00DE548D" w:rsidRDefault="00DE548D" w:rsidP="0061769B">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ins w:id="218" w:author="Author">
              <w:r w:rsidR="003348BB">
                <w:rPr>
                  <w:rFonts w:ascii="Times New Roman" w:hAnsi="Times New Roman" w:cs="Times New Roman"/>
                  <w:sz w:val="20"/>
                  <w:szCs w:val="20"/>
                </w:rPr>
                <w:t xml:space="preserve"> (as published in an EC Regulation)</w:t>
              </w:r>
            </w:ins>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61769B">
            <w:pPr>
              <w:rPr>
                <w:rFonts w:ascii="Times New Roman" w:hAnsi="Times New Roman" w:cs="Times New Roman"/>
                <w:sz w:val="20"/>
                <w:szCs w:val="20"/>
              </w:rPr>
            </w:pPr>
          </w:p>
          <w:p w:rsidR="000F0F3B" w:rsidRPr="000F0F3B" w:rsidRDefault="000F0F3B" w:rsidP="0061776E">
            <w:pPr>
              <w:spacing w:line="276" w:lineRule="auto"/>
              <w:rPr>
                <w:ins w:id="219" w:author="Author"/>
                <w:rFonts w:ascii="Times New Roman" w:hAnsi="Times New Roman" w:cs="Times New Roman"/>
                <w:sz w:val="20"/>
                <w:szCs w:val="20"/>
              </w:rPr>
              <w:pPrChange w:id="220" w:author="Author">
                <w:pPr>
                  <w:spacing w:after="200" w:line="276" w:lineRule="auto"/>
                </w:pPr>
              </w:pPrChange>
            </w:pPr>
            <w:ins w:id="221" w:author="Author">
              <w:r w:rsidRPr="000F0F3B">
                <w:rPr>
                  <w:rFonts w:ascii="Times New Roman" w:hAnsi="Times New Roman" w:cs="Times New Roman"/>
                  <w:sz w:val="20"/>
                  <w:szCs w:val="20"/>
                </w:rPr>
                <w:t>The following shall be considered:</w:t>
              </w:r>
            </w:ins>
          </w:p>
          <w:p w:rsidR="000F0F3B" w:rsidRPr="000F0F3B" w:rsidRDefault="000F0F3B" w:rsidP="000F0F3B">
            <w:pPr>
              <w:numPr>
                <w:ilvl w:val="0"/>
                <w:numId w:val="4"/>
              </w:numPr>
              <w:spacing w:after="200" w:line="276" w:lineRule="auto"/>
              <w:contextualSpacing/>
              <w:rPr>
                <w:ins w:id="222" w:author="Author"/>
                <w:rFonts w:ascii="Times New Roman" w:hAnsi="Times New Roman" w:cs="Times New Roman"/>
                <w:sz w:val="20"/>
                <w:szCs w:val="20"/>
              </w:rPr>
            </w:pPr>
            <w:ins w:id="223" w:author="Author">
              <w:r w:rsidRPr="000F0F3B">
                <w:rPr>
                  <w:rFonts w:ascii="Times New Roman" w:hAnsi="Times New Roman" w:cs="Times New Roman"/>
                  <w:sz w:val="20"/>
                  <w:szCs w:val="20"/>
                </w:rPr>
                <w:t>Regarding CIC category 4 – Collective Investments Undertakings, the issuer sector is the sector of the fund manager;</w:t>
              </w:r>
            </w:ins>
          </w:p>
          <w:p w:rsidR="000F0F3B" w:rsidRPr="000F0F3B" w:rsidRDefault="000F0F3B" w:rsidP="000F0F3B">
            <w:pPr>
              <w:numPr>
                <w:ilvl w:val="0"/>
                <w:numId w:val="4"/>
              </w:numPr>
              <w:spacing w:after="200" w:line="276" w:lineRule="auto"/>
              <w:contextualSpacing/>
              <w:rPr>
                <w:ins w:id="224" w:author="Author"/>
                <w:rFonts w:ascii="Times New Roman" w:hAnsi="Times New Roman" w:cs="Times New Roman"/>
                <w:sz w:val="20"/>
                <w:szCs w:val="20"/>
              </w:rPr>
            </w:pPr>
            <w:ins w:id="225" w:author="Author">
              <w:r w:rsidRPr="000F0F3B">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sidRPr="000F0F3B">
                <w:rPr>
                  <w:rFonts w:ascii="Times New Roman" w:hAnsi="Times New Roman" w:cs="Times New Roman"/>
                  <w:sz w:val="20"/>
                  <w:szCs w:val="20"/>
                </w:rPr>
                <w:t>), the issuer sector is the sector of the depositary entity</w:t>
              </w:r>
            </w:ins>
          </w:p>
          <w:p w:rsidR="000F0F3B" w:rsidRPr="000F0F3B" w:rsidRDefault="000F0F3B" w:rsidP="000F0F3B">
            <w:pPr>
              <w:numPr>
                <w:ilvl w:val="0"/>
                <w:numId w:val="4"/>
              </w:numPr>
              <w:spacing w:after="200" w:line="276" w:lineRule="auto"/>
              <w:contextualSpacing/>
              <w:rPr>
                <w:ins w:id="226" w:author="Author"/>
                <w:rFonts w:ascii="Times New Roman" w:hAnsi="Times New Roman" w:cs="Times New Roman"/>
                <w:sz w:val="20"/>
                <w:szCs w:val="20"/>
              </w:rPr>
            </w:pPr>
            <w:ins w:id="227" w:author="Author">
              <w:r w:rsidRPr="000F0F3B">
                <w:rPr>
                  <w:rFonts w:ascii="Times New Roman" w:hAnsi="Times New Roman" w:cs="Times New Roman"/>
                  <w:sz w:val="20"/>
                  <w:szCs w:val="20"/>
                </w:rPr>
                <w:t>Regarding CIC 8 – Mortgages and Loans, other than mortgage and loans to natural persons the information shall relate to the borrower;</w:t>
              </w:r>
            </w:ins>
          </w:p>
          <w:p w:rsidR="000F0F3B" w:rsidRPr="000F0F3B" w:rsidRDefault="000F0F3B" w:rsidP="000F0F3B">
            <w:pPr>
              <w:numPr>
                <w:ilvl w:val="0"/>
                <w:numId w:val="4"/>
              </w:numPr>
              <w:spacing w:after="200" w:line="276" w:lineRule="auto"/>
              <w:contextualSpacing/>
              <w:rPr>
                <w:ins w:id="228" w:author="Author"/>
                <w:rFonts w:ascii="Times New Roman" w:hAnsi="Times New Roman" w:cs="Times New Roman"/>
                <w:sz w:val="20"/>
                <w:szCs w:val="20"/>
              </w:rPr>
            </w:pPr>
            <w:ins w:id="229" w:author="Author">
              <w:r w:rsidRPr="000F0F3B">
                <w:rPr>
                  <w:rFonts w:ascii="Times New Roman" w:hAnsi="Times New Roman" w:cs="Times New Roman"/>
                  <w:sz w:val="20"/>
                  <w:szCs w:val="20"/>
                </w:rPr>
                <w:t>This item is not applicable for CIC 71</w:t>
              </w:r>
              <w:r w:rsidR="0016311F">
                <w:rPr>
                  <w:rFonts w:ascii="Times New Roman" w:hAnsi="Times New Roman" w:cs="Times New Roman"/>
                  <w:sz w:val="20"/>
                  <w:szCs w:val="20"/>
                </w:rPr>
                <w:t>, CIC 75</w:t>
              </w:r>
              <w:del w:id="230" w:author="Author">
                <w:r w:rsidRPr="000F0F3B" w:rsidDel="0016311F">
                  <w:rPr>
                    <w:rFonts w:ascii="Times New Roman" w:hAnsi="Times New Roman" w:cs="Times New Roman"/>
                    <w:sz w:val="20"/>
                    <w:szCs w:val="20"/>
                  </w:rPr>
                  <w:delText xml:space="preserve"> - Cash </w:delText>
                </w:r>
              </w:del>
              <w:r w:rsidRPr="000F0F3B">
                <w:rPr>
                  <w:rFonts w:ascii="Times New Roman" w:hAnsi="Times New Roman" w:cs="Times New Roman"/>
                  <w:sz w:val="20"/>
                  <w:szCs w:val="20"/>
                </w:rPr>
                <w:t xml:space="preserve">and CIC category 9 – Property; </w:t>
              </w:r>
            </w:ins>
          </w:p>
          <w:p w:rsidR="000F0F3B" w:rsidRPr="000F0F3B" w:rsidRDefault="000F0F3B" w:rsidP="000F0F3B">
            <w:pPr>
              <w:numPr>
                <w:ilvl w:val="0"/>
                <w:numId w:val="4"/>
              </w:numPr>
              <w:spacing w:after="200" w:line="276" w:lineRule="auto"/>
              <w:contextualSpacing/>
              <w:rPr>
                <w:ins w:id="231" w:author="Author"/>
                <w:rFonts w:ascii="Times New Roman" w:hAnsi="Times New Roman" w:cs="Times New Roman"/>
                <w:sz w:val="20"/>
                <w:szCs w:val="20"/>
              </w:rPr>
            </w:pPr>
            <w:ins w:id="232" w:author="Author">
              <w:r w:rsidRPr="000F0F3B">
                <w:rPr>
                  <w:rFonts w:ascii="Times New Roman" w:hAnsi="Times New Roman" w:cs="Times New Roman"/>
                  <w:sz w:val="20"/>
                  <w:szCs w:val="20"/>
                </w:rPr>
                <w:t>This item is not applicable to CIC category 8 – Mortgages and Loans, when relating to mortgage and loans to natural persons.</w:t>
              </w:r>
            </w:ins>
          </w:p>
          <w:p w:rsidR="00DE548D" w:rsidRPr="006C2F0D" w:rsidDel="000F0F3B" w:rsidRDefault="00DE548D" w:rsidP="0061769B">
            <w:pPr>
              <w:rPr>
                <w:del w:id="233" w:author="Author"/>
                <w:rFonts w:ascii="Times New Roman" w:hAnsi="Times New Roman" w:cs="Times New Roman"/>
                <w:sz w:val="20"/>
                <w:szCs w:val="20"/>
              </w:rPr>
            </w:pPr>
            <w:del w:id="234" w:author="Author">
              <w:r w:rsidRPr="006C2F0D" w:rsidDel="000F0F3B">
                <w:rPr>
                  <w:rFonts w:ascii="Times New Roman" w:hAnsi="Times New Roman" w:cs="Times New Roman"/>
                  <w:sz w:val="20"/>
                  <w:szCs w:val="20"/>
                </w:rPr>
                <w:delText>The following shall be considered:</w:delText>
              </w:r>
            </w:del>
          </w:p>
          <w:p w:rsidR="00DE548D" w:rsidRPr="006C2F0D" w:rsidDel="000F0F3B" w:rsidRDefault="00DE548D" w:rsidP="0061769B">
            <w:pPr>
              <w:pStyle w:val="ListParagraph"/>
              <w:numPr>
                <w:ilvl w:val="0"/>
                <w:numId w:val="4"/>
              </w:numPr>
              <w:rPr>
                <w:del w:id="235" w:author="Author"/>
                <w:rFonts w:ascii="Times New Roman" w:hAnsi="Times New Roman" w:cs="Times New Roman"/>
                <w:sz w:val="20"/>
                <w:szCs w:val="20"/>
              </w:rPr>
            </w:pPr>
            <w:del w:id="236" w:author="Author">
              <w:r w:rsidRPr="0061769B" w:rsidDel="000F0F3B">
                <w:rPr>
                  <w:rFonts w:ascii="Times New Roman" w:hAnsi="Times New Roman" w:cs="Times New Roman"/>
                  <w:sz w:val="20"/>
                  <w:szCs w:val="20"/>
                </w:rPr>
                <w:delText>This item is not applicable for CIC category 8 – Mortgages and Loans when relating to mortgages and loans to natural persons, as those assets are not required to individualised</w:delText>
              </w:r>
              <w:r w:rsidDel="000F0F3B">
                <w:rPr>
                  <w:rFonts w:ascii="Times New Roman" w:hAnsi="Times New Roman" w:cs="Times New Roman"/>
                  <w:sz w:val="20"/>
                  <w:szCs w:val="20"/>
                </w:rPr>
                <w:delText>;</w:delText>
              </w:r>
            </w:del>
          </w:p>
          <w:p w:rsidR="00DE548D" w:rsidDel="000F0F3B" w:rsidRDefault="00DE548D" w:rsidP="0061769B">
            <w:pPr>
              <w:pStyle w:val="ListParagraph"/>
              <w:numPr>
                <w:ilvl w:val="0"/>
                <w:numId w:val="4"/>
              </w:numPr>
              <w:rPr>
                <w:del w:id="237" w:author="Author"/>
                <w:rFonts w:ascii="Times New Roman" w:hAnsi="Times New Roman" w:cs="Times New Roman"/>
                <w:sz w:val="20"/>
                <w:szCs w:val="20"/>
              </w:rPr>
            </w:pPr>
            <w:del w:id="238" w:author="Author">
              <w:r w:rsidRPr="0061769B" w:rsidDel="000F0F3B">
                <w:rPr>
                  <w:rFonts w:ascii="Times New Roman" w:hAnsi="Times New Roman" w:cs="Times New Roman"/>
                  <w:sz w:val="20"/>
                  <w:szCs w:val="20"/>
                </w:rPr>
                <w:delText xml:space="preserve">This item is not applicable for </w:delText>
              </w:r>
            </w:del>
            <w:ins w:id="239" w:author="Author">
              <w:del w:id="240" w:author="Author">
                <w:r w:rsidR="004F4758" w:rsidDel="000F0F3B">
                  <w:rPr>
                    <w:rFonts w:ascii="Times New Roman" w:hAnsi="Times New Roman" w:cs="Times New Roman"/>
                    <w:sz w:val="20"/>
                    <w:szCs w:val="20"/>
                  </w:rPr>
                  <w:delText xml:space="preserve">CIC category 71 - Cash and </w:delText>
                </w:r>
              </w:del>
            </w:ins>
            <w:del w:id="241" w:author="Author">
              <w:r w:rsidRPr="0061769B" w:rsidDel="000F0F3B">
                <w:rPr>
                  <w:rFonts w:ascii="Times New Roman" w:hAnsi="Times New Roman" w:cs="Times New Roman"/>
                  <w:sz w:val="20"/>
                  <w:szCs w:val="20"/>
                </w:rPr>
                <w:delText>CIC category 9 – Property</w:delText>
              </w:r>
              <w:r w:rsidDel="000F0F3B">
                <w:rPr>
                  <w:rFonts w:ascii="Times New Roman" w:hAnsi="Times New Roman" w:cs="Times New Roman"/>
                  <w:sz w:val="20"/>
                  <w:szCs w:val="20"/>
                </w:rPr>
                <w:delText>.</w:delText>
              </w:r>
            </w:del>
          </w:p>
          <w:p w:rsidR="00DE548D" w:rsidRPr="006C2F0D" w:rsidRDefault="00DE548D" w:rsidP="00566107">
            <w:pPr>
              <w:spacing w:after="200" w:line="276" w:lineRule="auto"/>
              <w:rPr>
                <w:rFonts w:ascii="Times New Roman" w:hAnsi="Times New Roman" w:cs="Times New Roman"/>
                <w:sz w:val="20"/>
                <w:szCs w:val="20"/>
              </w:rPr>
            </w:pPr>
          </w:p>
        </w:tc>
      </w:tr>
      <w:tr w:rsidR="00DE548D" w:rsidRPr="006C2F0D" w:rsidTr="009125C3">
        <w:trPr>
          <w:trHeight w:val="2542"/>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C0240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A10</w:t>
            </w:r>
            <w:r>
              <w:rPr>
                <w:rFonts w:ascii="Times New Roman" w:hAnsi="Times New Roman" w:cs="Times New Roman"/>
                <w:sz w:val="20"/>
              </w:rPr>
              <w:t>)</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490" w:type="dxa"/>
            <w:hideMark/>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w:t>
            </w:r>
            <w:r w:rsidRPr="00FE3920">
              <w:rPr>
                <w:rFonts w:ascii="Times New Roman" w:hAnsi="Times New Roman" w:cs="Times New Roman"/>
                <w:sz w:val="20"/>
                <w:szCs w:val="20"/>
              </w:rPr>
              <w:t xml:space="preserve">parent </w:t>
            </w:r>
            <w:del w:id="242" w:author="Author">
              <w:r w:rsidRPr="00FE3920" w:rsidDel="00CF0725">
                <w:rPr>
                  <w:rFonts w:ascii="Times New Roman" w:hAnsi="Times New Roman" w:cs="Times New Roman"/>
                  <w:sz w:val="20"/>
                  <w:szCs w:val="20"/>
                </w:rPr>
                <w:delText>undertaking</w:delText>
              </w:r>
            </w:del>
            <w:ins w:id="243" w:author="Author">
              <w:r w:rsidR="00CF0725" w:rsidRPr="00FE3920">
                <w:rPr>
                  <w:rFonts w:ascii="Times New Roman" w:hAnsi="Times New Roman" w:cs="Times New Roman"/>
                  <w:sz w:val="20"/>
                  <w:szCs w:val="20"/>
                </w:rPr>
                <w:t>entity</w:t>
              </w:r>
            </w:ins>
            <w:r w:rsidRPr="00FE3920">
              <w:rPr>
                <w:rFonts w:ascii="Times New Roman" w:hAnsi="Times New Roman" w:cs="Times New Roman"/>
                <w:sz w:val="20"/>
                <w:szCs w:val="20"/>
              </w:rPr>
              <w:t>. For collective investment undertakings the group relation</w:t>
            </w:r>
            <w:r w:rsidRPr="0061769B">
              <w:rPr>
                <w:rFonts w:ascii="Times New Roman" w:hAnsi="Times New Roman" w:cs="Times New Roman"/>
                <w:sz w:val="20"/>
                <w:szCs w:val="20"/>
              </w:rPr>
              <w:t xml:space="preserve"> relates to the fund manager.</w:t>
            </w:r>
          </w:p>
          <w:p w:rsidR="000F0F3B" w:rsidRDefault="000F0F3B" w:rsidP="004F4758">
            <w:pPr>
              <w:spacing w:line="276" w:lineRule="auto"/>
              <w:rPr>
                <w:ins w:id="244" w:author="Author"/>
                <w:rFonts w:ascii="Times New Roman" w:hAnsi="Times New Roman" w:cs="Times New Roman"/>
                <w:sz w:val="20"/>
                <w:szCs w:val="20"/>
              </w:rPr>
            </w:pPr>
            <w:ins w:id="245" w:author="Author">
              <w:r w:rsidRPr="006C2F0D">
                <w:rPr>
                  <w:rFonts w:ascii="Times New Roman" w:hAnsi="Times New Roman" w:cs="Times New Roman"/>
                  <w:sz w:val="20"/>
                  <w:szCs w:val="20"/>
                </w:rPr>
                <w:t>When available, this item corresponds to the entity name in the LEI database. When this is not available corresponds to the legal name.</w:t>
              </w:r>
            </w:ins>
            <w:del w:id="246" w:author="Author">
              <w:r w:rsidR="00DE548D" w:rsidRPr="006C2F0D" w:rsidDel="000F0F3B">
                <w:rPr>
                  <w:rFonts w:ascii="Times New Roman" w:hAnsi="Times New Roman" w:cs="Times New Roman"/>
                  <w:sz w:val="20"/>
                  <w:szCs w:val="20"/>
                </w:rPr>
                <w:delText>When this is not available corresponds to the legal name</w:delText>
              </w:r>
              <w:r w:rsidR="00DE548D" w:rsidRPr="0061769B" w:rsidDel="000F0F3B">
                <w:rPr>
                  <w:rFonts w:ascii="Times New Roman" w:hAnsi="Times New Roman" w:cs="Times New Roman"/>
                  <w:sz w:val="20"/>
                  <w:szCs w:val="20"/>
                </w:rPr>
                <w:delText>.</w:delText>
              </w:r>
            </w:del>
          </w:p>
          <w:p w:rsidR="000F0F3B" w:rsidRPr="000F0F3B" w:rsidRDefault="00DE548D" w:rsidP="0061776E">
            <w:pPr>
              <w:spacing w:line="276" w:lineRule="auto"/>
              <w:rPr>
                <w:ins w:id="247" w:author="Author"/>
                <w:rFonts w:ascii="Times New Roman" w:hAnsi="Times New Roman" w:cs="Times New Roman"/>
                <w:sz w:val="20"/>
                <w:szCs w:val="20"/>
              </w:rPr>
              <w:pPrChange w:id="248" w:author="Author">
                <w:pPr>
                  <w:spacing w:after="200" w:line="276" w:lineRule="auto"/>
                </w:pPr>
              </w:pPrChange>
            </w:pPr>
            <w:r w:rsidRPr="0061769B">
              <w:rPr>
                <w:rFonts w:ascii="Times New Roman" w:hAnsi="Times New Roman" w:cs="Times New Roman"/>
                <w:sz w:val="20"/>
                <w:szCs w:val="20"/>
              </w:rPr>
              <w:br/>
            </w:r>
            <w:ins w:id="249" w:author="Author">
              <w:r w:rsidR="000F0F3B" w:rsidRPr="000F0F3B">
                <w:rPr>
                  <w:rFonts w:ascii="Times New Roman" w:hAnsi="Times New Roman" w:cs="Times New Roman"/>
                  <w:sz w:val="20"/>
                  <w:szCs w:val="20"/>
                </w:rPr>
                <w:t>The following shall be considered:</w:t>
              </w:r>
            </w:ins>
          </w:p>
          <w:p w:rsidR="000F0F3B" w:rsidRPr="000F0F3B" w:rsidRDefault="000F0F3B" w:rsidP="000F0F3B">
            <w:pPr>
              <w:numPr>
                <w:ilvl w:val="0"/>
                <w:numId w:val="4"/>
              </w:numPr>
              <w:spacing w:after="200" w:line="276" w:lineRule="auto"/>
              <w:contextualSpacing/>
              <w:rPr>
                <w:ins w:id="250" w:author="Author"/>
                <w:rFonts w:ascii="Times New Roman" w:hAnsi="Times New Roman" w:cs="Times New Roman"/>
                <w:sz w:val="20"/>
                <w:szCs w:val="20"/>
              </w:rPr>
            </w:pPr>
            <w:ins w:id="251" w:author="Author">
              <w:r w:rsidRPr="000F0F3B">
                <w:rPr>
                  <w:rFonts w:ascii="Times New Roman" w:hAnsi="Times New Roman" w:cs="Times New Roman"/>
                  <w:sz w:val="20"/>
                  <w:szCs w:val="20"/>
                </w:rPr>
                <w:t>Regarding CIC category 4 – Collective Investments Undertakings, the group relation relates to the fund manager;</w:t>
              </w:r>
            </w:ins>
          </w:p>
          <w:p w:rsidR="000F0F3B" w:rsidRPr="000F0F3B" w:rsidRDefault="000F0F3B" w:rsidP="000F0F3B">
            <w:pPr>
              <w:numPr>
                <w:ilvl w:val="0"/>
                <w:numId w:val="4"/>
              </w:numPr>
              <w:spacing w:after="200" w:line="276" w:lineRule="auto"/>
              <w:contextualSpacing/>
              <w:rPr>
                <w:ins w:id="252" w:author="Author"/>
                <w:rFonts w:ascii="Times New Roman" w:hAnsi="Times New Roman" w:cs="Times New Roman"/>
                <w:sz w:val="20"/>
                <w:szCs w:val="20"/>
              </w:rPr>
            </w:pPr>
            <w:ins w:id="253" w:author="Author">
              <w:r w:rsidRPr="000F0F3B">
                <w:rPr>
                  <w:rFonts w:ascii="Times New Roman" w:hAnsi="Times New Roman" w:cs="Times New Roman"/>
                  <w:sz w:val="20"/>
                  <w:szCs w:val="20"/>
                </w:rPr>
                <w:t>Regarding CIC category 7 – Cash and deposits (excluding CIC 71</w:t>
              </w:r>
              <w:r w:rsidR="0016311F">
                <w:rPr>
                  <w:rFonts w:ascii="Times New Roman" w:hAnsi="Times New Roman" w:cs="Times New Roman"/>
                  <w:sz w:val="20"/>
                  <w:szCs w:val="20"/>
                </w:rPr>
                <w:t xml:space="preserve"> and CIC 75</w:t>
              </w:r>
              <w:r w:rsidRPr="000F0F3B">
                <w:rPr>
                  <w:rFonts w:ascii="Times New Roman" w:hAnsi="Times New Roman" w:cs="Times New Roman"/>
                  <w:sz w:val="20"/>
                  <w:szCs w:val="20"/>
                </w:rPr>
                <w:t>), the group relation relates to the depositary entity</w:t>
              </w:r>
            </w:ins>
          </w:p>
          <w:p w:rsidR="000F0F3B" w:rsidRPr="000F0F3B" w:rsidRDefault="000F0F3B" w:rsidP="000F0F3B">
            <w:pPr>
              <w:numPr>
                <w:ilvl w:val="0"/>
                <w:numId w:val="4"/>
              </w:numPr>
              <w:spacing w:after="200" w:line="276" w:lineRule="auto"/>
              <w:contextualSpacing/>
              <w:rPr>
                <w:ins w:id="254" w:author="Author"/>
                <w:rFonts w:ascii="Times New Roman" w:hAnsi="Times New Roman" w:cs="Times New Roman"/>
                <w:sz w:val="20"/>
                <w:szCs w:val="20"/>
              </w:rPr>
            </w:pPr>
            <w:ins w:id="255" w:author="Author">
              <w:r w:rsidRPr="000F0F3B">
                <w:rPr>
                  <w:rFonts w:ascii="Times New Roman" w:hAnsi="Times New Roman" w:cs="Times New Roman"/>
                  <w:sz w:val="20"/>
                  <w:szCs w:val="20"/>
                </w:rPr>
                <w:t>Regarding CIC 8 – Mortgages and Loans, other than mortgage and loans to natural persons the group relation relates to the borrower;</w:t>
              </w:r>
            </w:ins>
          </w:p>
          <w:p w:rsidR="000F0F3B" w:rsidRPr="000F0F3B" w:rsidRDefault="000F0F3B" w:rsidP="000F0F3B">
            <w:pPr>
              <w:numPr>
                <w:ilvl w:val="0"/>
                <w:numId w:val="4"/>
              </w:numPr>
              <w:spacing w:after="200" w:line="276" w:lineRule="auto"/>
              <w:contextualSpacing/>
              <w:rPr>
                <w:ins w:id="256" w:author="Author"/>
                <w:rFonts w:ascii="Times New Roman" w:hAnsi="Times New Roman" w:cs="Times New Roman"/>
                <w:sz w:val="20"/>
                <w:szCs w:val="20"/>
              </w:rPr>
            </w:pPr>
            <w:ins w:id="257" w:author="Author">
              <w:r w:rsidRPr="000F0F3B">
                <w:rPr>
                  <w:rFonts w:ascii="Times New Roman" w:hAnsi="Times New Roman" w:cs="Times New Roman"/>
                  <w:sz w:val="20"/>
                  <w:szCs w:val="20"/>
                </w:rPr>
                <w:t>This item is not applicable for CIC category 8 – Mortgages and Loans (for mortgages and loans to natural persons)</w:t>
              </w:r>
            </w:ins>
          </w:p>
          <w:p w:rsidR="000F0F3B" w:rsidRPr="000F0F3B" w:rsidRDefault="000F0F3B" w:rsidP="000F0F3B">
            <w:pPr>
              <w:numPr>
                <w:ilvl w:val="0"/>
                <w:numId w:val="4"/>
              </w:numPr>
              <w:spacing w:after="200" w:line="276" w:lineRule="auto"/>
              <w:contextualSpacing/>
              <w:rPr>
                <w:ins w:id="258" w:author="Author"/>
                <w:rFonts w:ascii="Times New Roman" w:hAnsi="Times New Roman" w:cs="Times New Roman"/>
                <w:sz w:val="20"/>
                <w:szCs w:val="20"/>
              </w:rPr>
            </w:pPr>
            <w:ins w:id="259" w:author="Author">
              <w:r w:rsidRPr="000F0F3B">
                <w:rPr>
                  <w:rFonts w:ascii="Times New Roman" w:hAnsi="Times New Roman" w:cs="Times New Roman"/>
                  <w:sz w:val="20"/>
                  <w:szCs w:val="20"/>
                </w:rPr>
                <w:t>This item is not applicable for CIC 71</w:t>
              </w:r>
              <w:r w:rsidR="00710F05">
                <w:rPr>
                  <w:rFonts w:ascii="Times New Roman" w:hAnsi="Times New Roman" w:cs="Times New Roman"/>
                  <w:sz w:val="20"/>
                  <w:szCs w:val="20"/>
                </w:rPr>
                <w:t>, CIC 75</w:t>
              </w:r>
              <w:del w:id="260" w:author="Author">
                <w:r w:rsidRPr="000F0F3B" w:rsidDel="00710F05">
                  <w:rPr>
                    <w:rFonts w:ascii="Times New Roman" w:hAnsi="Times New Roman" w:cs="Times New Roman"/>
                    <w:sz w:val="20"/>
                    <w:szCs w:val="20"/>
                  </w:rPr>
                  <w:delText xml:space="preserve"> - Cash</w:delText>
                </w:r>
              </w:del>
              <w:r w:rsidRPr="000F0F3B">
                <w:rPr>
                  <w:rFonts w:ascii="Times New Roman" w:hAnsi="Times New Roman" w:cs="Times New Roman"/>
                  <w:sz w:val="20"/>
                  <w:szCs w:val="20"/>
                </w:rPr>
                <w:t xml:space="preserve"> and CIC category 9 – Property. </w:t>
              </w:r>
            </w:ins>
          </w:p>
          <w:p w:rsidR="00DE548D" w:rsidRPr="00566107" w:rsidRDefault="00DE548D" w:rsidP="004F4758">
            <w:pPr>
              <w:spacing w:line="276" w:lineRule="auto"/>
              <w:rPr>
                <w:rFonts w:ascii="Times New Roman" w:hAnsi="Times New Roman" w:cs="Times New Roman"/>
                <w:sz w:val="20"/>
                <w:szCs w:val="20"/>
              </w:rPr>
            </w:pPr>
            <w:del w:id="261" w:author="Author">
              <w:r w:rsidRPr="0061769B" w:rsidDel="000F0F3B">
                <w:rPr>
                  <w:rFonts w:ascii="Times New Roman" w:hAnsi="Times New Roman" w:cs="Times New Roman"/>
                  <w:sz w:val="20"/>
                  <w:szCs w:val="20"/>
                </w:rPr>
                <w:delText xml:space="preserve">This item is not applicable for CIC category 8 – Mortgages and Loans (for mortgages and loans </w:delText>
              </w:r>
              <w:r w:rsidRPr="006C2F0D" w:rsidDel="000F0F3B">
                <w:rPr>
                  <w:rFonts w:ascii="Times New Roman" w:hAnsi="Times New Roman" w:cs="Times New Roman"/>
                  <w:sz w:val="20"/>
                  <w:szCs w:val="20"/>
                </w:rPr>
                <w:delText>to natural persons</w:delText>
              </w:r>
              <w:r w:rsidRPr="0061769B" w:rsidDel="000F0F3B">
                <w:rPr>
                  <w:rFonts w:ascii="Times New Roman" w:hAnsi="Times New Roman" w:cs="Times New Roman"/>
                  <w:sz w:val="20"/>
                  <w:szCs w:val="20"/>
                </w:rPr>
                <w:delText>, as those assets are not required to be individuali</w:delText>
              </w:r>
              <w:r w:rsidRPr="006C2F0D" w:rsidDel="000F0F3B">
                <w:rPr>
                  <w:rFonts w:ascii="Times New Roman" w:hAnsi="Times New Roman" w:cs="Times New Roman"/>
                  <w:sz w:val="20"/>
                  <w:szCs w:val="20"/>
                </w:rPr>
                <w:delText>s</w:delText>
              </w:r>
              <w:r w:rsidRPr="0061769B" w:rsidDel="000F0F3B">
                <w:rPr>
                  <w:rFonts w:ascii="Times New Roman" w:hAnsi="Times New Roman" w:cs="Times New Roman"/>
                  <w:sz w:val="20"/>
                  <w:szCs w:val="20"/>
                </w:rPr>
                <w:delText>ed)</w:delText>
              </w:r>
            </w:del>
            <w:ins w:id="262" w:author="Author">
              <w:del w:id="263" w:author="Author">
                <w:r w:rsidR="004F4758" w:rsidDel="000F0F3B">
                  <w:rPr>
                    <w:rFonts w:ascii="Times New Roman" w:hAnsi="Times New Roman" w:cs="Times New Roman"/>
                    <w:sz w:val="20"/>
                    <w:szCs w:val="20"/>
                  </w:rPr>
                  <w:delText>,</w:delText>
                </w:r>
              </w:del>
            </w:ins>
            <w:del w:id="264" w:author="Author">
              <w:r w:rsidRPr="0061769B" w:rsidDel="000F0F3B">
                <w:rPr>
                  <w:rFonts w:ascii="Times New Roman" w:hAnsi="Times New Roman" w:cs="Times New Roman"/>
                  <w:sz w:val="20"/>
                  <w:szCs w:val="20"/>
                </w:rPr>
                <w:delText xml:space="preserve"> and to </w:delText>
              </w:r>
            </w:del>
            <w:ins w:id="265" w:author="Author">
              <w:del w:id="266" w:author="Author">
                <w:r w:rsidR="004F4758" w:rsidDel="000F0F3B">
                  <w:rPr>
                    <w:rFonts w:ascii="Times New Roman" w:hAnsi="Times New Roman" w:cs="Times New Roman"/>
                    <w:sz w:val="20"/>
                    <w:szCs w:val="20"/>
                  </w:rPr>
                  <w:delText xml:space="preserve">CIC category 71 - Cash and </w:delText>
                </w:r>
              </w:del>
            </w:ins>
            <w:del w:id="267" w:author="Author">
              <w:r w:rsidRPr="0061769B" w:rsidDel="000F0F3B">
                <w:rPr>
                  <w:rFonts w:ascii="Times New Roman" w:hAnsi="Times New Roman" w:cs="Times New Roman"/>
                  <w:sz w:val="20"/>
                  <w:szCs w:val="20"/>
                </w:rPr>
                <w:delText>CIC category 9 – Property.</w:delText>
              </w:r>
            </w:del>
          </w:p>
        </w:tc>
      </w:tr>
      <w:tr w:rsidR="00DE548D" w:rsidRPr="006C2F0D" w:rsidTr="009125C3">
        <w:trPr>
          <w:trHeight w:val="855"/>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C0250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A32</w:t>
            </w:r>
            <w:r>
              <w:rPr>
                <w:rFonts w:ascii="Times New Roman" w:hAnsi="Times New Roman" w:cs="Times New Roman"/>
                <w:sz w:val="20"/>
              </w:rPr>
              <w:t>)</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490" w:type="dxa"/>
            <w:hideMark/>
          </w:tcPr>
          <w:p w:rsidR="00DE548D" w:rsidRPr="0061769B" w:rsidRDefault="00FF3AE7" w:rsidP="0061769B">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3570A4">
              <w:rPr>
                <w:rFonts w:ascii="Times New Roman" w:hAnsi="Times New Roman" w:cs="Times New Roman"/>
                <w:sz w:val="20"/>
                <w:szCs w:val="20"/>
              </w:rPr>
              <w:t xml:space="preserve">using the </w:t>
            </w:r>
            <w:r w:rsidR="003570A4" w:rsidRPr="00D3469E">
              <w:rPr>
                <w:rFonts w:ascii="Times New Roman" w:hAnsi="Times New Roman" w:cs="Times New Roman"/>
                <w:sz w:val="20"/>
                <w:szCs w:val="20"/>
              </w:rPr>
              <w:t>Legal Entity Identifier (LEI) if available</w:t>
            </w:r>
            <w:r w:rsidR="003570A4">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0F0F3B" w:rsidRPr="000F0F3B" w:rsidRDefault="000F0F3B" w:rsidP="0061776E">
            <w:pPr>
              <w:spacing w:line="276" w:lineRule="auto"/>
              <w:rPr>
                <w:ins w:id="268" w:author="Author"/>
                <w:rFonts w:ascii="Times New Roman" w:hAnsi="Times New Roman" w:cs="Times New Roman"/>
                <w:sz w:val="20"/>
                <w:szCs w:val="20"/>
              </w:rPr>
              <w:pPrChange w:id="269" w:author="Author">
                <w:pPr>
                  <w:spacing w:after="200" w:line="276" w:lineRule="auto"/>
                </w:pPr>
              </w:pPrChange>
            </w:pPr>
            <w:ins w:id="270" w:author="Author">
              <w:r w:rsidRPr="000F0F3B">
                <w:rPr>
                  <w:rFonts w:ascii="Times New Roman" w:hAnsi="Times New Roman" w:cs="Times New Roman"/>
                  <w:sz w:val="20"/>
                  <w:szCs w:val="20"/>
                </w:rPr>
                <w:t>The following shall be considered:</w:t>
              </w:r>
            </w:ins>
          </w:p>
          <w:p w:rsidR="000F0F3B" w:rsidRPr="000F0F3B" w:rsidRDefault="000F0F3B" w:rsidP="000F0F3B">
            <w:pPr>
              <w:numPr>
                <w:ilvl w:val="0"/>
                <w:numId w:val="4"/>
              </w:numPr>
              <w:spacing w:after="200" w:line="276" w:lineRule="auto"/>
              <w:contextualSpacing/>
              <w:rPr>
                <w:ins w:id="271" w:author="Author"/>
                <w:rFonts w:ascii="Times New Roman" w:hAnsi="Times New Roman" w:cs="Times New Roman"/>
                <w:sz w:val="20"/>
                <w:szCs w:val="20"/>
              </w:rPr>
            </w:pPr>
            <w:ins w:id="272" w:author="Author">
              <w:r w:rsidRPr="000F0F3B">
                <w:rPr>
                  <w:rFonts w:ascii="Times New Roman" w:hAnsi="Times New Roman" w:cs="Times New Roman"/>
                  <w:sz w:val="20"/>
                  <w:szCs w:val="20"/>
                </w:rPr>
                <w:t>Regarding CIC category 4 – Collective Investments Undertakings, the group relation relates to the fund manager;</w:t>
              </w:r>
            </w:ins>
          </w:p>
          <w:p w:rsidR="000F0F3B" w:rsidRPr="000F0F3B" w:rsidRDefault="000F0F3B" w:rsidP="000F0F3B">
            <w:pPr>
              <w:numPr>
                <w:ilvl w:val="0"/>
                <w:numId w:val="4"/>
              </w:numPr>
              <w:spacing w:after="200" w:line="276" w:lineRule="auto"/>
              <w:contextualSpacing/>
              <w:rPr>
                <w:ins w:id="273" w:author="Author"/>
                <w:rFonts w:ascii="Times New Roman" w:hAnsi="Times New Roman" w:cs="Times New Roman"/>
                <w:sz w:val="20"/>
                <w:szCs w:val="20"/>
              </w:rPr>
            </w:pPr>
            <w:ins w:id="274" w:author="Author">
              <w:r w:rsidRPr="000F0F3B">
                <w:rPr>
                  <w:rFonts w:ascii="Times New Roman" w:hAnsi="Times New Roman" w:cs="Times New Roman"/>
                  <w:sz w:val="20"/>
                  <w:szCs w:val="20"/>
                </w:rPr>
                <w:t>Regarding CIC category 7 – Cash and deposits (excluding CIC 71</w:t>
              </w:r>
              <w:r w:rsidR="00710F05">
                <w:rPr>
                  <w:rFonts w:ascii="Times New Roman" w:hAnsi="Times New Roman" w:cs="Times New Roman"/>
                  <w:sz w:val="20"/>
                  <w:szCs w:val="20"/>
                </w:rPr>
                <w:t xml:space="preserve"> and CIC 75</w:t>
              </w:r>
              <w:r w:rsidRPr="000F0F3B">
                <w:rPr>
                  <w:rFonts w:ascii="Times New Roman" w:hAnsi="Times New Roman" w:cs="Times New Roman"/>
                  <w:sz w:val="20"/>
                  <w:szCs w:val="20"/>
                </w:rPr>
                <w:t>), the group relation relates to the depositary entity</w:t>
              </w:r>
            </w:ins>
          </w:p>
          <w:p w:rsidR="000F0F3B" w:rsidRPr="000F0F3B" w:rsidRDefault="000F0F3B" w:rsidP="000F0F3B">
            <w:pPr>
              <w:numPr>
                <w:ilvl w:val="0"/>
                <w:numId w:val="4"/>
              </w:numPr>
              <w:spacing w:after="200" w:line="276" w:lineRule="auto"/>
              <w:contextualSpacing/>
              <w:rPr>
                <w:ins w:id="275" w:author="Author"/>
                <w:rFonts w:ascii="Times New Roman" w:hAnsi="Times New Roman" w:cs="Times New Roman"/>
                <w:sz w:val="20"/>
                <w:szCs w:val="20"/>
              </w:rPr>
            </w:pPr>
            <w:ins w:id="276" w:author="Author">
              <w:r w:rsidRPr="000F0F3B">
                <w:rPr>
                  <w:rFonts w:ascii="Times New Roman" w:hAnsi="Times New Roman" w:cs="Times New Roman"/>
                  <w:sz w:val="20"/>
                  <w:szCs w:val="20"/>
                </w:rPr>
                <w:t>Regarding CIC 8 – Mortgages and Loans, other than mortgage and loans to natural persons the group relation relates to the borrower;</w:t>
              </w:r>
            </w:ins>
          </w:p>
          <w:p w:rsidR="000F0F3B" w:rsidRDefault="000F0F3B" w:rsidP="0061776E">
            <w:pPr>
              <w:numPr>
                <w:ilvl w:val="0"/>
                <w:numId w:val="4"/>
              </w:numPr>
              <w:spacing w:after="200" w:line="276" w:lineRule="auto"/>
              <w:contextualSpacing/>
              <w:rPr>
                <w:ins w:id="277" w:author="Author"/>
                <w:rFonts w:ascii="Times New Roman" w:hAnsi="Times New Roman" w:cs="Times New Roman"/>
                <w:sz w:val="20"/>
                <w:szCs w:val="20"/>
              </w:rPr>
              <w:pPrChange w:id="278" w:author="Author">
                <w:pPr>
                  <w:spacing w:after="200" w:line="276" w:lineRule="auto"/>
                </w:pPr>
              </w:pPrChange>
            </w:pPr>
            <w:ins w:id="279" w:author="Author">
              <w:r w:rsidRPr="000F0F3B">
                <w:rPr>
                  <w:rFonts w:ascii="Times New Roman" w:hAnsi="Times New Roman" w:cs="Times New Roman"/>
                  <w:sz w:val="20"/>
                  <w:szCs w:val="20"/>
                </w:rPr>
                <w:t>This item is not applicable for CIC category 8 – Mortgages and Loans (for mortgages and loans to natural persons)</w:t>
              </w:r>
            </w:ins>
          </w:p>
          <w:p w:rsidR="00DE548D" w:rsidRPr="00EF5482" w:rsidRDefault="000F0F3B" w:rsidP="0061776E">
            <w:pPr>
              <w:numPr>
                <w:ilvl w:val="0"/>
                <w:numId w:val="4"/>
              </w:numPr>
              <w:spacing w:after="200" w:line="276" w:lineRule="auto"/>
              <w:contextualSpacing/>
              <w:rPr>
                <w:rFonts w:ascii="Times New Roman" w:hAnsi="Times New Roman" w:cs="Times New Roman"/>
                <w:sz w:val="20"/>
                <w:szCs w:val="20"/>
              </w:rPr>
              <w:pPrChange w:id="280" w:author="Author">
                <w:pPr>
                  <w:spacing w:after="200" w:line="276" w:lineRule="auto"/>
                </w:pPr>
              </w:pPrChange>
            </w:pPr>
            <w:ins w:id="281" w:author="Author">
              <w:r w:rsidRPr="000F0F3B">
                <w:rPr>
                  <w:rFonts w:ascii="Times New Roman" w:hAnsi="Times New Roman" w:cs="Times New Roman"/>
                  <w:sz w:val="20"/>
                  <w:szCs w:val="20"/>
                </w:rPr>
                <w:t>This item is not applicable for CIC 71</w:t>
              </w:r>
              <w:r w:rsidR="00710F05">
                <w:rPr>
                  <w:rFonts w:ascii="Times New Roman" w:hAnsi="Times New Roman" w:cs="Times New Roman"/>
                  <w:sz w:val="20"/>
                  <w:szCs w:val="20"/>
                </w:rPr>
                <w:t>, CIC 75</w:t>
              </w:r>
              <w:del w:id="282" w:author="Author">
                <w:r w:rsidRPr="000F0F3B" w:rsidDel="00710F05">
                  <w:rPr>
                    <w:rFonts w:ascii="Times New Roman" w:hAnsi="Times New Roman" w:cs="Times New Roman"/>
                    <w:sz w:val="20"/>
                    <w:szCs w:val="20"/>
                  </w:rPr>
                  <w:delText xml:space="preserve"> - Cash</w:delText>
                </w:r>
              </w:del>
              <w:r w:rsidRPr="000F0F3B">
                <w:rPr>
                  <w:rFonts w:ascii="Times New Roman" w:hAnsi="Times New Roman" w:cs="Times New Roman"/>
                  <w:sz w:val="20"/>
                  <w:szCs w:val="20"/>
                </w:rPr>
                <w:t xml:space="preserve"> and CIC category 9 – Property.</w:t>
              </w:r>
            </w:ins>
            <w:del w:id="283" w:author="Author">
              <w:r w:rsidR="00DE548D" w:rsidRPr="000F0F3B" w:rsidDel="000F0F3B">
                <w:rPr>
                  <w:rFonts w:ascii="Times New Roman" w:hAnsi="Times New Roman" w:cs="Times New Roman"/>
                  <w:sz w:val="20"/>
                  <w:szCs w:val="20"/>
                </w:rPr>
                <w:delText>This item is not applicable for CIC category 8 – Mortgages and Loans (for mortgages and loans to natural persons, as those assets are not required to be individuali</w:delText>
              </w:r>
              <w:r w:rsidR="00DE548D" w:rsidRPr="00EF5482" w:rsidDel="000F0F3B">
                <w:rPr>
                  <w:rFonts w:ascii="Times New Roman" w:hAnsi="Times New Roman" w:cs="Times New Roman"/>
                  <w:sz w:val="20"/>
                  <w:szCs w:val="20"/>
                </w:rPr>
                <w:delText xml:space="preserve">sed), </w:delText>
              </w:r>
            </w:del>
            <w:ins w:id="284" w:author="Author">
              <w:del w:id="285" w:author="Author">
                <w:r w:rsidR="004F4758" w:rsidRPr="00EF5482" w:rsidDel="000F0F3B">
                  <w:rPr>
                    <w:rFonts w:ascii="Times New Roman" w:hAnsi="Times New Roman" w:cs="Times New Roman"/>
                    <w:sz w:val="20"/>
                    <w:szCs w:val="20"/>
                  </w:rPr>
                  <w:delText>CIC category 71 - Cash and</w:delText>
                </w:r>
              </w:del>
            </w:ins>
            <w:del w:id="286" w:author="Author">
              <w:r w:rsidR="00DE548D" w:rsidRPr="00EF5482" w:rsidDel="000F0F3B">
                <w:rPr>
                  <w:rFonts w:ascii="Times New Roman" w:hAnsi="Times New Roman" w:cs="Times New Roman"/>
                  <w:sz w:val="20"/>
                  <w:szCs w:val="20"/>
                </w:rPr>
                <w:delText>and to CIC category 9 – Property.</w:delText>
              </w:r>
            </w:del>
          </w:p>
        </w:tc>
      </w:tr>
      <w:tr w:rsidR="00DE548D" w:rsidRPr="006C2F0D" w:rsidTr="009125C3">
        <w:trPr>
          <w:trHeight w:val="300"/>
        </w:trPr>
        <w:tc>
          <w:tcPr>
            <w:tcW w:w="1425" w:type="dxa"/>
            <w:hideMark/>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C0260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A33</w:t>
            </w:r>
            <w:r>
              <w:rPr>
                <w:rFonts w:ascii="Times New Roman" w:hAnsi="Times New Roman" w:cs="Times New Roman"/>
                <w:sz w:val="20"/>
              </w:rPr>
              <w:t>)</w:t>
            </w:r>
          </w:p>
        </w:tc>
        <w:tc>
          <w:tcPr>
            <w:tcW w:w="2327" w:type="dxa"/>
            <w:hideMark/>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490" w:type="dxa"/>
            <w:hideMark/>
          </w:tcPr>
          <w:p w:rsidR="005362D3" w:rsidRDefault="00DE548D" w:rsidP="00566107">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Default="005362D3" w:rsidP="003570A4">
            <w:pPr>
              <w:spacing w:after="200" w:line="276" w:lineRule="auto"/>
              <w:rPr>
                <w:ins w:id="287" w:author="Author"/>
                <w:rFonts w:ascii="Times New Roman" w:hAnsi="Times New Roman" w:cs="Times New Roman"/>
                <w:sz w:val="20"/>
                <w:szCs w:val="20"/>
              </w:rPr>
            </w:pPr>
            <w:r>
              <w:rPr>
                <w:rFonts w:ascii="Times New Roman" w:hAnsi="Times New Roman" w:cs="Times New Roman"/>
                <w:sz w:val="20"/>
                <w:szCs w:val="20"/>
              </w:rPr>
              <w:t xml:space="preserve">9 </w:t>
            </w:r>
            <w:del w:id="288" w:author="Author">
              <w:r w:rsidDel="000F0F3B">
                <w:rPr>
                  <w:rFonts w:ascii="Times New Roman" w:hAnsi="Times New Roman" w:cs="Times New Roman"/>
                  <w:sz w:val="20"/>
                  <w:szCs w:val="20"/>
                </w:rPr>
                <w:delText>-</w:delText>
              </w:r>
            </w:del>
            <w:ins w:id="289" w:author="Author">
              <w:r w:rsidR="000F0F3B">
                <w:rPr>
                  <w:rFonts w:ascii="Times New Roman" w:hAnsi="Times New Roman" w:cs="Times New Roman"/>
                  <w:sz w:val="20"/>
                  <w:szCs w:val="20"/>
                </w:rPr>
                <w:t>–</w:t>
              </w:r>
            </w:ins>
            <w:r>
              <w:rPr>
                <w:rFonts w:ascii="Times New Roman" w:hAnsi="Times New Roman" w:cs="Times New Roman"/>
                <w:sz w:val="20"/>
                <w:szCs w:val="20"/>
              </w:rPr>
              <w:t xml:space="preserve"> None</w:t>
            </w:r>
          </w:p>
          <w:p w:rsidR="000F0F3B" w:rsidRPr="0061769B" w:rsidRDefault="000F0F3B" w:rsidP="000F0F3B">
            <w:pPr>
              <w:spacing w:after="200" w:line="276" w:lineRule="auto"/>
              <w:rPr>
                <w:ins w:id="290" w:author="Author"/>
                <w:rFonts w:ascii="Times New Roman" w:hAnsi="Times New Roman" w:cs="Times New Roman"/>
                <w:sz w:val="20"/>
                <w:szCs w:val="20"/>
              </w:rPr>
            </w:pPr>
            <w:ins w:id="291" w:author="Author">
              <w:r w:rsidRPr="0061769B">
                <w:rPr>
                  <w:rFonts w:ascii="Times New Roman" w:hAnsi="Times New Roman" w:cs="Times New Roman"/>
                  <w:sz w:val="20"/>
                  <w:szCs w:val="20"/>
                </w:rPr>
                <w:t>This item is not applicable to CIC category 8 – Mortgages and Loans, when relating to mortgage and loans to natural persons.</w:t>
              </w:r>
            </w:ins>
          </w:p>
          <w:p w:rsidR="000F0F3B" w:rsidRPr="00566107" w:rsidRDefault="000F0F3B" w:rsidP="00710F05">
            <w:pPr>
              <w:spacing w:after="200" w:line="276" w:lineRule="auto"/>
              <w:rPr>
                <w:rFonts w:ascii="Times New Roman" w:hAnsi="Times New Roman" w:cs="Times New Roman"/>
                <w:sz w:val="20"/>
                <w:szCs w:val="20"/>
              </w:rPr>
            </w:pPr>
            <w:ins w:id="292"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710F05">
                <w:rPr>
                  <w:rFonts w:ascii="Times New Roman" w:hAnsi="Times New Roman" w:cs="Times New Roman"/>
                  <w:sz w:val="20"/>
                  <w:szCs w:val="20"/>
                </w:rPr>
                <w:t>, CIC 75</w:t>
              </w:r>
              <w:del w:id="293" w:author="Author">
                <w:r w:rsidDel="00710F05">
                  <w:rPr>
                    <w:rFonts w:ascii="Times New Roman" w:hAnsi="Times New Roman" w:cs="Times New Roman"/>
                    <w:sz w:val="20"/>
                    <w:szCs w:val="20"/>
                  </w:rPr>
                  <w:delText xml:space="preserve"> - Cash</w:delText>
                </w:r>
              </w:del>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ins>
          </w:p>
        </w:tc>
      </w:tr>
      <w:tr w:rsidR="00DE548D" w:rsidRPr="006C2F0D" w:rsidTr="009125C3">
        <w:trPr>
          <w:trHeight w:val="557"/>
        </w:trPr>
        <w:tc>
          <w:tcPr>
            <w:tcW w:w="1425" w:type="dxa"/>
          </w:tcPr>
          <w:p w:rsidR="00DE548D" w:rsidRPr="00DD6811" w:rsidRDefault="00335000" w:rsidP="0061769B">
            <w:pPr>
              <w:pStyle w:val="NoSpacing"/>
              <w:rPr>
                <w:rFonts w:ascii="Times New Roman" w:hAnsi="Times New Roman" w:cs="Times New Roman"/>
                <w:sz w:val="20"/>
              </w:rPr>
            </w:pPr>
            <w:r>
              <w:rPr>
                <w:rFonts w:ascii="Times New Roman" w:hAnsi="Times New Roman" w:cs="Times New Roman"/>
                <w:sz w:val="20"/>
              </w:rPr>
              <w:t>C0270</w:t>
            </w:r>
          </w:p>
          <w:p w:rsidR="00DE548D" w:rsidRPr="00566107" w:rsidRDefault="00DE548D" w:rsidP="00A157FB">
            <w:pPr>
              <w:spacing w:after="200" w:line="276" w:lineRule="auto"/>
              <w:rPr>
                <w:rFonts w:ascii="Times New Roman" w:hAnsi="Times New Roman" w:cs="Times New Roman"/>
                <w:sz w:val="20"/>
                <w:szCs w:val="20"/>
              </w:rPr>
            </w:pPr>
            <w:r>
              <w:rPr>
                <w:rFonts w:ascii="Times New Roman" w:hAnsi="Times New Roman" w:cs="Times New Roman"/>
                <w:sz w:val="20"/>
              </w:rPr>
              <w:t>(</w:t>
            </w:r>
            <w:r w:rsidRPr="00DD6811">
              <w:rPr>
                <w:rFonts w:ascii="Times New Roman" w:hAnsi="Times New Roman" w:cs="Times New Roman"/>
                <w:sz w:val="20"/>
              </w:rPr>
              <w:t>A11</w:t>
            </w:r>
            <w:r>
              <w:rPr>
                <w:rFonts w:ascii="Times New Roman" w:hAnsi="Times New Roman" w:cs="Times New Roman"/>
                <w:sz w:val="20"/>
              </w:rPr>
              <w:t>)</w:t>
            </w:r>
          </w:p>
        </w:tc>
        <w:tc>
          <w:tcPr>
            <w:tcW w:w="2327" w:type="dxa"/>
          </w:tcPr>
          <w:p w:rsidR="00DE548D" w:rsidRPr="0056610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490" w:type="dxa"/>
          </w:tcPr>
          <w:p w:rsidR="00DE548D" w:rsidRPr="0061769B" w:rsidRDefault="00DE548D"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Default="00DE548D" w:rsidP="0061769B">
            <w:pPr>
              <w:spacing w:after="200" w:line="276" w:lineRule="auto"/>
              <w:rPr>
                <w:ins w:id="294" w:author="Autho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EF5482" w:rsidRPr="0061769B" w:rsidRDefault="00EF5482" w:rsidP="0061776E">
            <w:pPr>
              <w:spacing w:line="276" w:lineRule="auto"/>
              <w:rPr>
                <w:ins w:id="295" w:author="Author"/>
                <w:rFonts w:ascii="Times New Roman" w:hAnsi="Times New Roman" w:cs="Times New Roman"/>
                <w:sz w:val="20"/>
                <w:szCs w:val="20"/>
              </w:rPr>
              <w:pPrChange w:id="296" w:author="Author">
                <w:pPr>
                  <w:spacing w:after="200" w:line="276" w:lineRule="auto"/>
                </w:pPr>
              </w:pPrChange>
            </w:pPr>
            <w:ins w:id="297" w:author="Author">
              <w:r w:rsidRPr="006C2F0D">
                <w:rPr>
                  <w:rFonts w:ascii="Times New Roman" w:hAnsi="Times New Roman" w:cs="Times New Roman"/>
                  <w:sz w:val="20"/>
                  <w:szCs w:val="20"/>
                </w:rPr>
                <w:t>The following shall be considered:</w:t>
              </w:r>
            </w:ins>
          </w:p>
          <w:p w:rsidR="00EF5482" w:rsidRDefault="00EF5482" w:rsidP="00EF5482">
            <w:pPr>
              <w:pStyle w:val="ListParagraph"/>
              <w:numPr>
                <w:ilvl w:val="0"/>
                <w:numId w:val="4"/>
              </w:numPr>
              <w:spacing w:after="200" w:line="276" w:lineRule="auto"/>
              <w:rPr>
                <w:ins w:id="298" w:author="Author"/>
                <w:rFonts w:ascii="Times New Roman" w:hAnsi="Times New Roman" w:cs="Times New Roman"/>
                <w:sz w:val="20"/>
                <w:szCs w:val="20"/>
              </w:rPr>
            </w:pPr>
            <w:ins w:id="299"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ins>
          </w:p>
          <w:p w:rsidR="00EF5482" w:rsidRPr="006C2F0D" w:rsidRDefault="00EF5482" w:rsidP="00EF5482">
            <w:pPr>
              <w:pStyle w:val="ListParagraph"/>
              <w:numPr>
                <w:ilvl w:val="0"/>
                <w:numId w:val="4"/>
              </w:numPr>
              <w:spacing w:after="200" w:line="276" w:lineRule="auto"/>
              <w:rPr>
                <w:ins w:id="300" w:author="Author"/>
                <w:rFonts w:ascii="Times New Roman" w:hAnsi="Times New Roman" w:cs="Times New Roman"/>
                <w:sz w:val="20"/>
                <w:szCs w:val="20"/>
              </w:rPr>
            </w:pPr>
            <w:ins w:id="301" w:author="Author">
              <w:r>
                <w:rPr>
                  <w:rFonts w:ascii="Times New Roman" w:hAnsi="Times New Roman" w:cs="Times New Roman"/>
                  <w:sz w:val="20"/>
                  <w:szCs w:val="20"/>
                </w:rPr>
                <w:t>Regarding CIC category 7 – Cash and deposits (excluding CIC 71</w:t>
              </w:r>
              <w:r w:rsidR="00710F05">
                <w:rPr>
                  <w:rFonts w:ascii="Times New Roman" w:hAnsi="Times New Roman" w:cs="Times New Roman"/>
                  <w:sz w:val="20"/>
                  <w:szCs w:val="20"/>
                </w:rPr>
                <w:t xml:space="preserve"> and CIC 75</w:t>
              </w:r>
              <w:r>
                <w:rPr>
                  <w:rFonts w:ascii="Times New Roman" w:hAnsi="Times New Roman" w:cs="Times New Roman"/>
                  <w:sz w:val="20"/>
                  <w:szCs w:val="20"/>
                </w:rPr>
                <w:t>), the issuer country is the country of the depositary entity</w:t>
              </w:r>
            </w:ins>
          </w:p>
          <w:p w:rsidR="00EF5482" w:rsidRPr="0061769B" w:rsidRDefault="00EF5482" w:rsidP="00EF5482">
            <w:pPr>
              <w:pStyle w:val="ListParagraph"/>
              <w:numPr>
                <w:ilvl w:val="0"/>
                <w:numId w:val="4"/>
              </w:numPr>
              <w:spacing w:after="200" w:line="276" w:lineRule="auto"/>
              <w:rPr>
                <w:ins w:id="302" w:author="Author"/>
                <w:rFonts w:ascii="Times New Roman" w:hAnsi="Times New Roman" w:cs="Times New Roman"/>
                <w:sz w:val="20"/>
                <w:szCs w:val="20"/>
              </w:rPr>
            </w:pPr>
            <w:ins w:id="303"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EF5482" w:rsidRDefault="00EF5482" w:rsidP="00EF5482">
            <w:pPr>
              <w:pStyle w:val="ListParagraph"/>
              <w:numPr>
                <w:ilvl w:val="0"/>
                <w:numId w:val="4"/>
              </w:numPr>
              <w:spacing w:after="200" w:line="276" w:lineRule="auto"/>
              <w:rPr>
                <w:ins w:id="304" w:author="Author"/>
                <w:rFonts w:ascii="Times New Roman" w:hAnsi="Times New Roman" w:cs="Times New Roman"/>
                <w:sz w:val="20"/>
                <w:szCs w:val="20"/>
              </w:rPr>
            </w:pPr>
            <w:ins w:id="305" w:author="Author">
              <w:r w:rsidRPr="00EF7858">
                <w:rPr>
                  <w:rFonts w:ascii="Times New Roman" w:hAnsi="Times New Roman" w:cs="Times New Roman"/>
                  <w:sz w:val="20"/>
                  <w:szCs w:val="20"/>
                </w:rPr>
                <w:t>This item is not applicable for CIC 71</w:t>
              </w:r>
              <w:r w:rsidR="00710F05">
                <w:rPr>
                  <w:rFonts w:ascii="Times New Roman" w:hAnsi="Times New Roman" w:cs="Times New Roman"/>
                  <w:sz w:val="20"/>
                  <w:szCs w:val="20"/>
                </w:rPr>
                <w:t>, CIC 75</w:t>
              </w:r>
              <w:del w:id="306" w:author="Author">
                <w:r w:rsidRPr="00EF7858" w:rsidDel="00710F05">
                  <w:rPr>
                    <w:rFonts w:ascii="Times New Roman" w:hAnsi="Times New Roman" w:cs="Times New Roman"/>
                    <w:sz w:val="20"/>
                    <w:szCs w:val="20"/>
                  </w:rPr>
                  <w:delText xml:space="preserve"> - Cash</w:delText>
                </w:r>
              </w:del>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ins>
          </w:p>
          <w:p w:rsidR="00EF5482" w:rsidRPr="003E4442" w:rsidRDefault="00EF5482" w:rsidP="00EF5482">
            <w:pPr>
              <w:pStyle w:val="ListParagraph"/>
              <w:numPr>
                <w:ilvl w:val="0"/>
                <w:numId w:val="4"/>
              </w:numPr>
              <w:spacing w:after="200" w:line="276" w:lineRule="auto"/>
              <w:rPr>
                <w:ins w:id="307" w:author="Author"/>
                <w:rFonts w:ascii="Times New Roman" w:hAnsi="Times New Roman" w:cs="Times New Roman"/>
                <w:sz w:val="20"/>
                <w:szCs w:val="20"/>
              </w:rPr>
            </w:pPr>
            <w:ins w:id="308" w:author="Author">
              <w:r w:rsidRPr="00EF7858">
                <w:rPr>
                  <w:rFonts w:ascii="Times New Roman" w:hAnsi="Times New Roman" w:cs="Times New Roman"/>
                  <w:sz w:val="20"/>
                  <w:szCs w:val="20"/>
                </w:rPr>
                <w:t>This item is not applicable to CIC category 8 – Mortgages and Loans, when relating to mortgage and loans to natural persons.</w:t>
              </w:r>
            </w:ins>
          </w:p>
          <w:p w:rsidR="00EF5482" w:rsidRPr="0061769B" w:rsidDel="00EF5482" w:rsidRDefault="00EF5482" w:rsidP="0061769B">
            <w:pPr>
              <w:spacing w:after="200" w:line="276" w:lineRule="auto"/>
              <w:rPr>
                <w:del w:id="309" w:author="Author"/>
                <w:rFonts w:ascii="Times New Roman" w:hAnsi="Times New Roman" w:cs="Times New Roman"/>
                <w:sz w:val="20"/>
                <w:szCs w:val="20"/>
              </w:rPr>
            </w:pPr>
          </w:p>
          <w:p w:rsidR="00DE548D" w:rsidRPr="0061769B" w:rsidDel="00EF5482" w:rsidRDefault="00DE548D" w:rsidP="0061769B">
            <w:pPr>
              <w:spacing w:after="200" w:line="276" w:lineRule="auto"/>
              <w:rPr>
                <w:del w:id="310" w:author="Author"/>
                <w:rFonts w:ascii="Times New Roman" w:hAnsi="Times New Roman" w:cs="Times New Roman"/>
                <w:sz w:val="20"/>
                <w:szCs w:val="20"/>
              </w:rPr>
            </w:pPr>
            <w:del w:id="311" w:author="Author">
              <w:r w:rsidRPr="0061769B" w:rsidDel="00EF5482">
                <w:rPr>
                  <w:rFonts w:ascii="Times New Roman" w:hAnsi="Times New Roman" w:cs="Times New Roman"/>
                  <w:sz w:val="20"/>
                  <w:szCs w:val="20"/>
                </w:rPr>
                <w:delText xml:space="preserve">For collective investment </w:delText>
              </w:r>
              <w:r w:rsidRPr="006C2F0D" w:rsidDel="00EF5482">
                <w:rPr>
                  <w:rFonts w:ascii="Times New Roman" w:hAnsi="Times New Roman" w:cs="Times New Roman"/>
                  <w:sz w:val="20"/>
                  <w:szCs w:val="20"/>
                </w:rPr>
                <w:delText>undertakings</w:delText>
              </w:r>
              <w:r w:rsidRPr="0061769B" w:rsidDel="00EF5482">
                <w:rPr>
                  <w:rFonts w:ascii="Times New Roman" w:hAnsi="Times New Roman" w:cs="Times New Roman"/>
                  <w:sz w:val="20"/>
                  <w:szCs w:val="20"/>
                </w:rPr>
                <w:delText xml:space="preserve">, the country is relative to the fund manager. </w:delText>
              </w:r>
            </w:del>
          </w:p>
          <w:p w:rsidR="00DE548D" w:rsidDel="00EF5482" w:rsidRDefault="00DE548D" w:rsidP="0061769B">
            <w:pPr>
              <w:rPr>
                <w:del w:id="312" w:author="Author"/>
                <w:rFonts w:ascii="Times New Roman" w:hAnsi="Times New Roman" w:cs="Times New Roman"/>
                <w:sz w:val="20"/>
                <w:szCs w:val="20"/>
              </w:rPr>
            </w:pPr>
            <w:del w:id="313" w:author="Author">
              <w:r w:rsidRPr="0061769B" w:rsidDel="00EF5482">
                <w:rPr>
                  <w:rFonts w:ascii="Times New Roman" w:hAnsi="Times New Roman" w:cs="Times New Roman"/>
                  <w:sz w:val="20"/>
                  <w:szCs w:val="20"/>
                </w:rPr>
                <w:delText>This item is not applicable for CIC category 8 – Mortgages and Loans</w:delText>
              </w:r>
            </w:del>
            <w:ins w:id="314" w:author="Author">
              <w:del w:id="315" w:author="Author">
                <w:r w:rsidR="00993001" w:rsidDel="00EF5482">
                  <w:rPr>
                    <w:rFonts w:ascii="Times New Roman" w:hAnsi="Times New Roman" w:cs="Times New Roman"/>
                    <w:sz w:val="20"/>
                    <w:szCs w:val="20"/>
                  </w:rPr>
                  <w:delText xml:space="preserve"> </w:delText>
                </w:r>
                <w:r w:rsidR="00993001" w:rsidRPr="0061769B" w:rsidDel="00EF5482">
                  <w:rPr>
                    <w:rFonts w:ascii="Times New Roman" w:hAnsi="Times New Roman" w:cs="Times New Roman"/>
                    <w:sz w:val="20"/>
                    <w:szCs w:val="20"/>
                  </w:rPr>
                  <w:delText xml:space="preserve">(for mortgages and loans </w:delText>
                </w:r>
                <w:r w:rsidR="00993001" w:rsidRPr="006C2F0D" w:rsidDel="00EF5482">
                  <w:rPr>
                    <w:rFonts w:ascii="Times New Roman" w:hAnsi="Times New Roman" w:cs="Times New Roman"/>
                    <w:sz w:val="20"/>
                    <w:szCs w:val="20"/>
                  </w:rPr>
                  <w:delText>to natural persons</w:delText>
                </w:r>
                <w:r w:rsidR="00993001" w:rsidRPr="0061769B" w:rsidDel="00EF5482">
                  <w:rPr>
                    <w:rFonts w:ascii="Times New Roman" w:hAnsi="Times New Roman" w:cs="Times New Roman"/>
                    <w:sz w:val="20"/>
                    <w:szCs w:val="20"/>
                  </w:rPr>
                  <w:delText>, as those assets are not required to be individuali</w:delText>
                </w:r>
                <w:r w:rsidR="00993001" w:rsidRPr="006C2F0D" w:rsidDel="00EF5482">
                  <w:rPr>
                    <w:rFonts w:ascii="Times New Roman" w:hAnsi="Times New Roman" w:cs="Times New Roman"/>
                    <w:sz w:val="20"/>
                    <w:szCs w:val="20"/>
                  </w:rPr>
                  <w:delText>s</w:delText>
                </w:r>
                <w:r w:rsidR="00993001" w:rsidRPr="0061769B" w:rsidDel="00EF5482">
                  <w:rPr>
                    <w:rFonts w:ascii="Times New Roman" w:hAnsi="Times New Roman" w:cs="Times New Roman"/>
                    <w:sz w:val="20"/>
                    <w:szCs w:val="20"/>
                  </w:rPr>
                  <w:delText>ed)</w:delText>
                </w:r>
              </w:del>
            </w:ins>
            <w:del w:id="316" w:author="Author">
              <w:r w:rsidRPr="0061769B" w:rsidDel="00EF5482">
                <w:rPr>
                  <w:rFonts w:ascii="Times New Roman" w:hAnsi="Times New Roman" w:cs="Times New Roman"/>
                  <w:sz w:val="20"/>
                  <w:szCs w:val="20"/>
                </w:rPr>
                <w:delText xml:space="preserve">, </w:delText>
              </w:r>
            </w:del>
            <w:ins w:id="317" w:author="Author">
              <w:del w:id="318" w:author="Author">
                <w:r w:rsidR="004F4758" w:rsidDel="00EF5482">
                  <w:rPr>
                    <w:rFonts w:ascii="Times New Roman" w:hAnsi="Times New Roman" w:cs="Times New Roman"/>
                    <w:sz w:val="20"/>
                    <w:szCs w:val="20"/>
                  </w:rPr>
                  <w:delText>CIC category 71 - Cash and</w:delText>
                </w:r>
              </w:del>
            </w:ins>
            <w:del w:id="319" w:author="Author">
              <w:r w:rsidRPr="0061769B" w:rsidDel="00EF5482">
                <w:rPr>
                  <w:rFonts w:ascii="Times New Roman" w:hAnsi="Times New Roman" w:cs="Times New Roman"/>
                  <w:sz w:val="20"/>
                  <w:szCs w:val="20"/>
                </w:rPr>
                <w:delText>and for CIC Category 9</w:delText>
              </w:r>
              <w:r w:rsidRPr="006C2F0D" w:rsidDel="00EF5482">
                <w:rPr>
                  <w:rFonts w:ascii="Times New Roman" w:hAnsi="Times New Roman" w:cs="Times New Roman"/>
                  <w:sz w:val="20"/>
                  <w:szCs w:val="20"/>
                </w:rPr>
                <w:delText>.</w:delText>
              </w:r>
            </w:del>
          </w:p>
          <w:p w:rsidR="00DE548D" w:rsidDel="00933A36" w:rsidRDefault="00DE548D" w:rsidP="0061769B">
            <w:pPr>
              <w:rPr>
                <w:del w:id="320" w:author="Author"/>
                <w:rFonts w:ascii="Times New Roman" w:hAnsi="Times New Roman" w:cs="Times New Roman"/>
                <w:sz w:val="20"/>
                <w:szCs w:val="20"/>
              </w:rPr>
            </w:pPr>
          </w:p>
          <w:p w:rsidR="00DE548D" w:rsidRPr="006C2F0D" w:rsidRDefault="00DE548D" w:rsidP="0061769B">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p w:rsidR="00DE548D" w:rsidRPr="006C2F0D" w:rsidRDefault="00DE548D" w:rsidP="00566107"/>
        </w:tc>
      </w:tr>
      <w:tr w:rsidR="001C2C83" w:rsidRPr="006C2F0D" w:rsidTr="009125C3">
        <w:trPr>
          <w:trHeight w:val="300"/>
        </w:trPr>
        <w:tc>
          <w:tcPr>
            <w:tcW w:w="1425" w:type="dxa"/>
            <w:hideMark/>
          </w:tcPr>
          <w:p w:rsidR="001C2C83" w:rsidRPr="00DD6811" w:rsidRDefault="001C2C83" w:rsidP="0061769B">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80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A13</w:t>
            </w:r>
            <w:r>
              <w:rPr>
                <w:rFonts w:ascii="Times New Roman" w:hAnsi="Times New Roman" w:cs="Times New Roman"/>
                <w:sz w:val="20"/>
              </w:rPr>
              <w:t>)</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490" w:type="dxa"/>
            <w:hideMark/>
          </w:tcPr>
          <w:p w:rsidR="001C2C83" w:rsidRPr="006C2F0D" w:rsidRDefault="001C2C83" w:rsidP="0061769B">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61769B">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xml:space="preserve">, as those assets are not required to be individualised), </w:t>
            </w:r>
            <w:ins w:id="321" w:author="Author">
              <w:r w:rsidR="00710F05">
                <w:rPr>
                  <w:rFonts w:ascii="Times New Roman" w:hAnsi="Times New Roman" w:cs="Times New Roman"/>
                  <w:sz w:val="20"/>
                  <w:szCs w:val="20"/>
                </w:rPr>
                <w:t xml:space="preserve">CIC 75 </w:t>
              </w:r>
            </w:ins>
            <w:r w:rsidRPr="0061769B">
              <w:rPr>
                <w:rFonts w:ascii="Times New Roman" w:hAnsi="Times New Roman" w:cs="Times New Roman"/>
                <w:sz w:val="20"/>
                <w:szCs w:val="20"/>
              </w:rPr>
              <w:t xml:space="preserve">and for CIC </w:t>
            </w:r>
            <w:del w:id="322" w:author="Author">
              <w:r w:rsidRPr="0061769B" w:rsidDel="00EF5482">
                <w:rPr>
                  <w:rFonts w:ascii="Times New Roman" w:hAnsi="Times New Roman" w:cs="Times New Roman"/>
                  <w:sz w:val="20"/>
                  <w:szCs w:val="20"/>
                </w:rPr>
                <w:delText xml:space="preserve">= </w:delText>
              </w:r>
            </w:del>
            <w:r w:rsidRPr="0061769B">
              <w:rPr>
                <w:rFonts w:ascii="Times New Roman" w:hAnsi="Times New Roman" w:cs="Times New Roman"/>
                <w:sz w:val="20"/>
                <w:szCs w:val="20"/>
              </w:rPr>
              <w:t xml:space="preserve">95 </w:t>
            </w:r>
            <w:del w:id="323" w:author="Author">
              <w:r w:rsidRPr="0061769B" w:rsidDel="008E6CE2">
                <w:rPr>
                  <w:rFonts w:ascii="Times New Roman" w:hAnsi="Times New Roman" w:cs="Times New Roman"/>
                  <w:sz w:val="20"/>
                  <w:szCs w:val="20"/>
                </w:rPr>
                <w:delText xml:space="preserve">– </w:delText>
              </w:r>
            </w:del>
            <w:r w:rsidRPr="0061769B">
              <w:rPr>
                <w:rFonts w:ascii="Times New Roman" w:hAnsi="Times New Roman" w:cs="Times New Roman"/>
                <w:sz w:val="20"/>
                <w:szCs w:val="20"/>
              </w:rPr>
              <w:t>Plant and equipment (for own use) for the same reason</w:t>
            </w:r>
            <w:r>
              <w:rPr>
                <w:rFonts w:ascii="Times New Roman" w:hAnsi="Times New Roman" w:cs="Times New Roman"/>
                <w:sz w:val="20"/>
                <w:szCs w:val="20"/>
              </w:rPr>
              <w:t>;</w:t>
            </w:r>
          </w:p>
          <w:p w:rsidR="001C2C83" w:rsidRPr="0061769B" w:rsidDel="00933A36" w:rsidRDefault="001C2C83">
            <w:pPr>
              <w:pStyle w:val="ListParagraph"/>
              <w:numPr>
                <w:ilvl w:val="0"/>
                <w:numId w:val="4"/>
              </w:numPr>
              <w:rPr>
                <w:del w:id="324" w:author="Author"/>
                <w:rFonts w:ascii="Times New Roman" w:hAnsi="Times New Roman" w:cs="Times New Roman"/>
                <w:sz w:val="20"/>
                <w:szCs w:val="20"/>
              </w:rPr>
            </w:pPr>
            <w:r w:rsidRPr="0061769B">
              <w:rPr>
                <w:rFonts w:ascii="Times New Roman" w:hAnsi="Times New Roman" w:cs="Times New Roman"/>
                <w:sz w:val="20"/>
                <w:szCs w:val="20"/>
              </w:rPr>
              <w:t xml:space="preserve">Regarding CIC Category 9, excluding CIC 95 </w:t>
            </w:r>
            <w:del w:id="325" w:author="Author">
              <w:r w:rsidRPr="0061769B" w:rsidDel="008E6CE2">
                <w:rPr>
                  <w:rFonts w:ascii="Times New Roman" w:hAnsi="Times New Roman" w:cs="Times New Roman"/>
                  <w:sz w:val="20"/>
                  <w:szCs w:val="20"/>
                </w:rPr>
                <w:delText xml:space="preserve">– </w:delText>
              </w:r>
            </w:del>
            <w:r w:rsidRPr="0061769B">
              <w:rPr>
                <w:rFonts w:ascii="Times New Roman" w:hAnsi="Times New Roman" w:cs="Times New Roman"/>
                <w:sz w:val="20"/>
                <w:szCs w:val="20"/>
              </w:rPr>
              <w:t>Plant and equipment (for own use), the currency corresponds to the currency in which the investment was made.</w:t>
            </w:r>
          </w:p>
          <w:p w:rsidR="001C2C83" w:rsidRPr="0061769B" w:rsidRDefault="001C2C83" w:rsidP="0061776E">
            <w:pPr>
              <w:pStyle w:val="ListParagraph"/>
              <w:numPr>
                <w:ilvl w:val="0"/>
                <w:numId w:val="4"/>
              </w:numPr>
              <w:rPr>
                <w:rFonts w:ascii="Times New Roman" w:hAnsi="Times New Roman" w:cs="Times New Roman"/>
                <w:sz w:val="20"/>
                <w:szCs w:val="20"/>
              </w:rPr>
              <w:pPrChange w:id="326" w:author="Author">
                <w:pPr>
                  <w:spacing w:after="200" w:line="276" w:lineRule="auto"/>
                </w:pPr>
              </w:pPrChange>
            </w:pPr>
          </w:p>
        </w:tc>
      </w:tr>
      <w:tr w:rsidR="001C2C83" w:rsidRPr="006C2F0D" w:rsidTr="0061776E">
        <w:tblPrEx>
          <w:tblW w:w="0" w:type="auto"/>
          <w:tblPrExChange w:id="327" w:author="Author">
            <w:tblPrEx>
              <w:tblW w:w="0" w:type="auto"/>
            </w:tblPrEx>
          </w:tblPrExChange>
        </w:tblPrEx>
        <w:trPr>
          <w:trHeight w:val="1381"/>
          <w:trPrChange w:id="328" w:author="Author">
            <w:trPr>
              <w:trHeight w:val="1381"/>
            </w:trPr>
          </w:trPrChange>
        </w:trPr>
        <w:tc>
          <w:tcPr>
            <w:tcW w:w="1425" w:type="dxa"/>
            <w:hideMark/>
            <w:tcPrChange w:id="329" w:author="Author">
              <w:tcPr>
                <w:tcW w:w="1483" w:type="dxa"/>
                <w:gridSpan w:val="2"/>
                <w:hideMark/>
              </w:tcPr>
            </w:tcPrChange>
          </w:tcPr>
          <w:p w:rsidR="001C2C83" w:rsidRPr="00DD6811" w:rsidRDefault="001C2C83" w:rsidP="0061769B">
            <w:pPr>
              <w:pStyle w:val="NoSpacing"/>
              <w:rPr>
                <w:rFonts w:ascii="Times New Roman" w:hAnsi="Times New Roman" w:cs="Times New Roman"/>
                <w:sz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A15</w:t>
            </w:r>
            <w:r>
              <w:rPr>
                <w:rFonts w:ascii="Times New Roman" w:hAnsi="Times New Roman" w:cs="Times New Roman"/>
                <w:sz w:val="20"/>
              </w:rPr>
              <w:t>)</w:t>
            </w:r>
          </w:p>
        </w:tc>
        <w:tc>
          <w:tcPr>
            <w:tcW w:w="2327" w:type="dxa"/>
            <w:hideMark/>
            <w:tcPrChange w:id="330" w:author="Author">
              <w:tcPr>
                <w:tcW w:w="1933" w:type="dxa"/>
                <w:gridSpan w:val="3"/>
                <w:hideMark/>
              </w:tcPr>
            </w:tcPrChange>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490" w:type="dxa"/>
            <w:hideMark/>
            <w:tcPrChange w:id="331" w:author="Author">
              <w:tcPr>
                <w:tcW w:w="5826" w:type="dxa"/>
                <w:gridSpan w:val="2"/>
                <w:hideMark/>
              </w:tcPr>
            </w:tcPrChange>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del w:id="332" w:author="Author">
              <w:r w:rsidRPr="0076719F" w:rsidDel="00F765B5">
                <w:rPr>
                  <w:rFonts w:ascii="Times New Roman" w:hAnsi="Times New Roman" w:cs="Times New Roman"/>
                  <w:sz w:val="20"/>
                  <w:szCs w:val="20"/>
                </w:rPr>
                <w:delText>I</w:delText>
              </w:r>
            </w:del>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1C2C83" w:rsidRPr="006C2F0D" w:rsidTr="009125C3">
        <w:trPr>
          <w:trHeight w:val="699"/>
        </w:trPr>
        <w:tc>
          <w:tcPr>
            <w:tcW w:w="1425" w:type="dxa"/>
          </w:tcPr>
          <w:p w:rsidR="001C2C83" w:rsidRPr="0076719F" w:rsidRDefault="00335000" w:rsidP="0061769B">
            <w:pPr>
              <w:rPr>
                <w:rFonts w:ascii="Times New Roman" w:hAnsi="Times New Roman" w:cs="Times New Roman"/>
                <w:sz w:val="20"/>
                <w:szCs w:val="20"/>
              </w:rPr>
            </w:pPr>
            <w:r>
              <w:rPr>
                <w:rFonts w:ascii="Times New Roman" w:hAnsi="Times New Roman" w:cs="Times New Roman"/>
                <w:sz w:val="20"/>
                <w:szCs w:val="20"/>
              </w:rPr>
              <w:t>C0300</w:t>
            </w:r>
          </w:p>
        </w:tc>
        <w:tc>
          <w:tcPr>
            <w:tcW w:w="2327" w:type="dxa"/>
          </w:tcPr>
          <w:p w:rsidR="001C2C83" w:rsidRPr="00D75BE7" w:rsidRDefault="001C2C83" w:rsidP="0061769B">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490" w:type="dxa"/>
          </w:tcPr>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933A36" w:rsidRDefault="00933A36" w:rsidP="0061769B">
            <w:pPr>
              <w:pStyle w:val="NoSpacing"/>
              <w:rPr>
                <w:ins w:id="333" w:author="Author"/>
                <w:rFonts w:ascii="Times New Roman" w:hAnsi="Times New Roman" w:cs="Times New Roman"/>
                <w:sz w:val="20"/>
                <w:szCs w:val="20"/>
              </w:rPr>
            </w:pPr>
            <w:ins w:id="334" w:author="Autho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ins>
          </w:p>
          <w:p w:rsidR="001C2C83" w:rsidRPr="0061769B" w:rsidRDefault="001C2C83" w:rsidP="0061769B">
            <w:pPr>
              <w:pStyle w:val="NoSpacing"/>
              <w:rPr>
                <w:rFonts w:ascii="Times New Roman" w:hAnsi="Times New Roman" w:cs="Times New Roman"/>
                <w:sz w:val="20"/>
                <w:szCs w:val="20"/>
              </w:rPr>
            </w:pPr>
            <w:del w:id="335" w:author="Author">
              <w:r w:rsidRPr="0061769B" w:rsidDel="00933A36">
                <w:rPr>
                  <w:rFonts w:ascii="Times New Roman" w:hAnsi="Times New Roman" w:cs="Times New Roman"/>
                  <w:sz w:val="20"/>
                  <w:szCs w:val="20"/>
                </w:rPr>
                <w:delText>1</w:delText>
              </w:r>
            </w:del>
            <w:ins w:id="336" w:author="Author">
              <w:r w:rsidR="00933A36">
                <w:rPr>
                  <w:rFonts w:ascii="Times New Roman" w:hAnsi="Times New Roman" w:cs="Times New Roman"/>
                  <w:sz w:val="20"/>
                  <w:szCs w:val="20"/>
                </w:rPr>
                <w:t>2</w:t>
              </w:r>
            </w:ins>
            <w:r w:rsidRPr="0061769B">
              <w:rPr>
                <w:rFonts w:ascii="Times New Roman" w:hAnsi="Times New Roman" w:cs="Times New Roman"/>
                <w:sz w:val="20"/>
                <w:szCs w:val="20"/>
              </w:rPr>
              <w:t xml:space="preserve"> - Government Guarantee</w:t>
            </w:r>
            <w:ins w:id="337" w:author="Author">
              <w:r w:rsidR="00933A36">
                <w:rPr>
                  <w:rFonts w:ascii="Times New Roman" w:hAnsi="Times New Roman" w:cs="Times New Roman"/>
                  <w:sz w:val="20"/>
                  <w:szCs w:val="20"/>
                </w:rPr>
                <w:t>:</w:t>
              </w:r>
            </w:ins>
            <w:r w:rsidRPr="0061769B">
              <w:rPr>
                <w:rFonts w:ascii="Times New Roman" w:hAnsi="Times New Roman" w:cs="Times New Roman"/>
                <w:sz w:val="20"/>
                <w:szCs w:val="20"/>
              </w:rPr>
              <w:t xml:space="preserve"> </w:t>
            </w:r>
            <w:del w:id="338" w:author="Author">
              <w:r w:rsidRPr="0061769B" w:rsidDel="00933A36">
                <w:rPr>
                  <w:rFonts w:ascii="Times New Roman" w:hAnsi="Times New Roman" w:cs="Times New Roman"/>
                  <w:sz w:val="20"/>
                  <w:szCs w:val="20"/>
                </w:rPr>
                <w:delText>–</w:delText>
              </w:r>
            </w:del>
            <w:r w:rsidRPr="0061769B">
              <w:rPr>
                <w:rFonts w:ascii="Times New Roman" w:hAnsi="Times New Roman" w:cs="Times New Roman"/>
                <w:sz w:val="20"/>
                <w:szCs w:val="20"/>
              </w:rPr>
              <w:t>where there is an explicit government guarantee</w:t>
            </w:r>
          </w:p>
          <w:p w:rsidR="001C2C83" w:rsidRPr="0061769B" w:rsidRDefault="00933A36" w:rsidP="0061769B">
            <w:pPr>
              <w:pStyle w:val="NoSpacing"/>
              <w:rPr>
                <w:rFonts w:ascii="Times New Roman" w:hAnsi="Times New Roman" w:cs="Times New Roman"/>
                <w:sz w:val="20"/>
                <w:szCs w:val="20"/>
              </w:rPr>
            </w:pPr>
            <w:ins w:id="339" w:author="Author">
              <w:r>
                <w:rPr>
                  <w:rFonts w:ascii="Times New Roman" w:hAnsi="Times New Roman" w:cs="Times New Roman"/>
                  <w:sz w:val="20"/>
                  <w:szCs w:val="20"/>
                </w:rPr>
                <w:t>3</w:t>
              </w:r>
            </w:ins>
            <w:del w:id="340" w:author="Author">
              <w:r w:rsidR="001C2C83" w:rsidRPr="0061769B" w:rsidDel="00933A36">
                <w:rPr>
                  <w:rFonts w:ascii="Times New Roman" w:hAnsi="Times New Roman" w:cs="Times New Roman"/>
                  <w:sz w:val="20"/>
                  <w:szCs w:val="20"/>
                </w:rPr>
                <w:delText>2</w:delText>
              </w:r>
            </w:del>
            <w:r w:rsidR="001C2C83" w:rsidRPr="0061769B">
              <w:rPr>
                <w:rFonts w:ascii="Times New Roman" w:hAnsi="Times New Roman" w:cs="Times New Roman"/>
                <w:sz w:val="20"/>
                <w:szCs w:val="20"/>
              </w:rPr>
              <w:t xml:space="preserve"> - Government Supported including Public Finance initiative</w:t>
            </w:r>
            <w:ins w:id="341" w:author="Author">
              <w:r>
                <w:rPr>
                  <w:rFonts w:ascii="Times New Roman" w:hAnsi="Times New Roman" w:cs="Times New Roman"/>
                  <w:sz w:val="20"/>
                  <w:szCs w:val="20"/>
                </w:rPr>
                <w:t xml:space="preserve">: </w:t>
              </w:r>
            </w:ins>
            <w:del w:id="342" w:author="Author">
              <w:r w:rsidR="001C2C83" w:rsidRPr="0061769B" w:rsidDel="00933A36">
                <w:rPr>
                  <w:rFonts w:ascii="Times New Roman" w:hAnsi="Times New Roman" w:cs="Times New Roman"/>
                  <w:sz w:val="20"/>
                  <w:szCs w:val="20"/>
                </w:rPr>
                <w:delText xml:space="preserve"> (PFI) – </w:delText>
              </w:r>
            </w:del>
            <w:r w:rsidR="001C2C83" w:rsidRPr="0061769B">
              <w:rPr>
                <w:rFonts w:ascii="Times New Roman" w:hAnsi="Times New Roman" w:cs="Times New Roman"/>
                <w:sz w:val="20"/>
                <w:szCs w:val="20"/>
              </w:rPr>
              <w:t xml:space="preserve">where there is a government policy or public finance initiatives </w:t>
            </w:r>
            <w:del w:id="343" w:author="Author">
              <w:r w:rsidR="001C2C83" w:rsidRPr="0061769B" w:rsidDel="00933A36">
                <w:rPr>
                  <w:rFonts w:ascii="Times New Roman" w:hAnsi="Times New Roman" w:cs="Times New Roman"/>
                  <w:sz w:val="20"/>
                  <w:szCs w:val="20"/>
                </w:rPr>
                <w:delText xml:space="preserve">(PFI) </w:delText>
              </w:r>
            </w:del>
            <w:r w:rsidR="001C2C83" w:rsidRPr="0061769B">
              <w:rPr>
                <w:rFonts w:ascii="Times New Roman" w:hAnsi="Times New Roman" w:cs="Times New Roman"/>
                <w:sz w:val="20"/>
                <w:szCs w:val="20"/>
              </w:rPr>
              <w:t>to promote or support the sector</w:t>
            </w:r>
          </w:p>
          <w:p w:rsidR="001C2C83" w:rsidRPr="0061769B" w:rsidRDefault="00933A36" w:rsidP="0061769B">
            <w:pPr>
              <w:pStyle w:val="NoSpacing"/>
              <w:rPr>
                <w:rFonts w:ascii="Times New Roman" w:hAnsi="Times New Roman" w:cs="Times New Roman"/>
                <w:sz w:val="20"/>
                <w:szCs w:val="20"/>
              </w:rPr>
            </w:pPr>
            <w:ins w:id="344" w:author="Author">
              <w:r>
                <w:rPr>
                  <w:rFonts w:ascii="Times New Roman" w:hAnsi="Times New Roman" w:cs="Times New Roman"/>
                  <w:sz w:val="20"/>
                  <w:szCs w:val="20"/>
                </w:rPr>
                <w:t>4</w:t>
              </w:r>
            </w:ins>
            <w:del w:id="345" w:author="Author">
              <w:r w:rsidR="001C2C83" w:rsidRPr="0061769B" w:rsidDel="00933A36">
                <w:rPr>
                  <w:rFonts w:ascii="Times New Roman" w:hAnsi="Times New Roman" w:cs="Times New Roman"/>
                  <w:sz w:val="20"/>
                  <w:szCs w:val="20"/>
                </w:rPr>
                <w:delText>3</w:delText>
              </w:r>
            </w:del>
            <w:r w:rsidR="001C2C83" w:rsidRPr="0061769B">
              <w:rPr>
                <w:rFonts w:ascii="Times New Roman" w:hAnsi="Times New Roman" w:cs="Times New Roman"/>
                <w:sz w:val="20"/>
                <w:szCs w:val="20"/>
              </w:rPr>
              <w:t xml:space="preserve"> - Supranational Guarantee/Supported</w:t>
            </w:r>
            <w:ins w:id="346" w:author="Author">
              <w:r>
                <w:rPr>
                  <w:rFonts w:ascii="Times New Roman" w:hAnsi="Times New Roman" w:cs="Times New Roman"/>
                  <w:sz w:val="20"/>
                  <w:szCs w:val="20"/>
                </w:rPr>
                <w:t>:</w:t>
              </w:r>
            </w:ins>
            <w:del w:id="347" w:author="Author">
              <w:r w:rsidR="001C2C83" w:rsidRPr="0061769B" w:rsidDel="00933A36">
                <w:rPr>
                  <w:rFonts w:ascii="Times New Roman" w:hAnsi="Times New Roman" w:cs="Times New Roman"/>
                  <w:sz w:val="20"/>
                  <w:szCs w:val="20"/>
                </w:rPr>
                <w:delText xml:space="preserve"> -</w:delText>
              </w:r>
            </w:del>
            <w:r w:rsidR="001C2C83" w:rsidRPr="0061769B">
              <w:rPr>
                <w:rFonts w:ascii="Times New Roman" w:hAnsi="Times New Roman" w:cs="Times New Roman"/>
                <w:sz w:val="20"/>
                <w:szCs w:val="20"/>
              </w:rPr>
              <w:t xml:space="preserve"> where there is an explicit supranational guarantee or support</w:t>
            </w:r>
          </w:p>
          <w:p w:rsidR="001C2C83" w:rsidRPr="0061769B" w:rsidRDefault="00933A36" w:rsidP="0061769B">
            <w:pPr>
              <w:pStyle w:val="NoSpacing"/>
              <w:rPr>
                <w:rFonts w:ascii="Times New Roman" w:hAnsi="Times New Roman" w:cs="Times New Roman"/>
                <w:sz w:val="20"/>
                <w:szCs w:val="20"/>
              </w:rPr>
            </w:pPr>
            <w:ins w:id="348" w:author="Author">
              <w:r>
                <w:rPr>
                  <w:rFonts w:ascii="Times New Roman" w:hAnsi="Times New Roman" w:cs="Times New Roman"/>
                  <w:sz w:val="20"/>
                  <w:szCs w:val="20"/>
                </w:rPr>
                <w:t>9</w:t>
              </w:r>
            </w:ins>
            <w:del w:id="349" w:author="Author">
              <w:r w:rsidR="001C2C83" w:rsidRPr="0061769B" w:rsidDel="00933A36">
                <w:rPr>
                  <w:rFonts w:ascii="Times New Roman" w:hAnsi="Times New Roman" w:cs="Times New Roman"/>
                  <w:sz w:val="20"/>
                  <w:szCs w:val="20"/>
                </w:rPr>
                <w:delText>4</w:delText>
              </w:r>
            </w:del>
            <w:r w:rsidR="001C2C83" w:rsidRPr="0061769B">
              <w:rPr>
                <w:rFonts w:ascii="Times New Roman" w:hAnsi="Times New Roman" w:cs="Times New Roman"/>
                <w:sz w:val="20"/>
                <w:szCs w:val="20"/>
              </w:rPr>
              <w:t xml:space="preserve"> </w:t>
            </w:r>
            <w:del w:id="350" w:author="Author">
              <w:r w:rsidR="001C2C83" w:rsidRPr="0061769B" w:rsidDel="00933A36">
                <w:rPr>
                  <w:rFonts w:ascii="Times New Roman" w:hAnsi="Times New Roman" w:cs="Times New Roman"/>
                  <w:sz w:val="20"/>
                  <w:szCs w:val="20"/>
                </w:rPr>
                <w:delText>-</w:delText>
              </w:r>
            </w:del>
            <w:ins w:id="351" w:author="Author">
              <w:r>
                <w:rPr>
                  <w:rFonts w:ascii="Times New Roman" w:hAnsi="Times New Roman" w:cs="Times New Roman"/>
                  <w:sz w:val="20"/>
                  <w:szCs w:val="20"/>
                </w:rPr>
                <w:t>–</w:t>
              </w:r>
            </w:ins>
            <w:r w:rsidR="001C2C83" w:rsidRPr="0061769B">
              <w:rPr>
                <w:rFonts w:ascii="Times New Roman" w:hAnsi="Times New Roman" w:cs="Times New Roman"/>
                <w:sz w:val="20"/>
                <w:szCs w:val="20"/>
              </w:rPr>
              <w:t xml:space="preserve"> Other</w:t>
            </w:r>
            <w:ins w:id="352" w:author="Author">
              <w:r>
                <w:rPr>
                  <w:rFonts w:ascii="Times New Roman" w:hAnsi="Times New Roman" w:cs="Times New Roman"/>
                  <w:sz w:val="20"/>
                  <w:szCs w:val="20"/>
                </w:rPr>
                <w:t>:</w:t>
              </w:r>
            </w:ins>
            <w:r w:rsidR="001C2C83" w:rsidRPr="0061769B">
              <w:rPr>
                <w:rFonts w:ascii="Times New Roman" w:hAnsi="Times New Roman" w:cs="Times New Roman"/>
                <w:sz w:val="20"/>
                <w:szCs w:val="20"/>
              </w:rPr>
              <w:t xml:space="preserve"> </w:t>
            </w:r>
            <w:del w:id="353" w:author="Author">
              <w:r w:rsidR="001C2C83" w:rsidRPr="0061769B" w:rsidDel="00933A36">
                <w:rPr>
                  <w:rFonts w:ascii="Times New Roman" w:hAnsi="Times New Roman" w:cs="Times New Roman"/>
                  <w:sz w:val="20"/>
                  <w:szCs w:val="20"/>
                </w:rPr>
                <w:delText xml:space="preserve">– </w:delText>
              </w:r>
            </w:del>
            <w:r w:rsidR="001C2C83" w:rsidRPr="0061769B">
              <w:rPr>
                <w:rFonts w:ascii="Times New Roman" w:hAnsi="Times New Roman" w:cs="Times New Roman"/>
                <w:sz w:val="20"/>
                <w:szCs w:val="20"/>
              </w:rPr>
              <w:t>Other infrastructure loans or investments, not classified under the above categories</w:t>
            </w:r>
          </w:p>
          <w:p w:rsidR="001C2C83" w:rsidRPr="006C2F0D" w:rsidRDefault="001C2C83" w:rsidP="0061769B">
            <w:pPr>
              <w:spacing w:after="200" w:line="276" w:lineRule="auto"/>
              <w:rPr>
                <w:rFonts w:ascii="Times New Roman" w:hAnsi="Times New Roman" w:cs="Times New Roman"/>
                <w:sz w:val="20"/>
                <w:szCs w:val="20"/>
              </w:rPr>
            </w:pPr>
            <w:del w:id="354" w:author="Author">
              <w:r w:rsidRPr="0061769B" w:rsidDel="00933A36">
                <w:rPr>
                  <w:rFonts w:ascii="Times New Roman" w:hAnsi="Times New Roman" w:cs="Times New Roman"/>
                  <w:sz w:val="20"/>
                  <w:szCs w:val="20"/>
                </w:rPr>
                <w:delText>9 - Not an infrastructure investment</w:delText>
              </w:r>
              <w:r w:rsidRPr="0061769B" w:rsidDel="00933A36">
                <w:rPr>
                  <w:rFonts w:ascii="Times New Roman" w:hAnsi="Times New Roman" w:cs="Times New Roman"/>
                  <w:sz w:val="20"/>
                  <w:szCs w:val="20"/>
                  <w:lang w:eastAsia="en-GB"/>
                </w:rPr>
                <w:delText xml:space="preserve"> </w:delText>
              </w:r>
            </w:del>
          </w:p>
        </w:tc>
      </w:tr>
      <w:tr w:rsidR="001C2C83" w:rsidRPr="006C2F0D" w:rsidTr="0061776E">
        <w:tblPrEx>
          <w:tblW w:w="0" w:type="auto"/>
          <w:tblPrExChange w:id="355" w:author="Author">
            <w:tblPrEx>
              <w:tblW w:w="0" w:type="auto"/>
            </w:tblPrEx>
          </w:tblPrExChange>
        </w:tblPrEx>
        <w:trPr>
          <w:trHeight w:val="1763"/>
          <w:trPrChange w:id="356" w:author="Author">
            <w:trPr>
              <w:trHeight w:val="2542"/>
            </w:trPr>
          </w:trPrChange>
        </w:trPr>
        <w:tc>
          <w:tcPr>
            <w:tcW w:w="1425" w:type="dxa"/>
            <w:hideMark/>
            <w:tcPrChange w:id="357" w:author="Author">
              <w:tcPr>
                <w:tcW w:w="1483" w:type="dxa"/>
                <w:hideMark/>
              </w:tcPr>
            </w:tcPrChange>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C0310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A16</w:t>
            </w:r>
            <w:r>
              <w:rPr>
                <w:rFonts w:ascii="Times New Roman" w:hAnsi="Times New Roman" w:cs="Times New Roman"/>
                <w:sz w:val="20"/>
              </w:rPr>
              <w:t>)</w:t>
            </w:r>
          </w:p>
        </w:tc>
        <w:tc>
          <w:tcPr>
            <w:tcW w:w="2327" w:type="dxa"/>
            <w:hideMark/>
            <w:tcPrChange w:id="358" w:author="Author">
              <w:tcPr>
                <w:tcW w:w="1933" w:type="dxa"/>
                <w:gridSpan w:val="3"/>
                <w:hideMark/>
              </w:tcPr>
            </w:tcPrChange>
          </w:tcPr>
          <w:p w:rsidR="001C2C83" w:rsidRPr="0061769B" w:rsidRDefault="00400984" w:rsidP="00400984">
            <w:pPr>
              <w:spacing w:after="200" w:line="276" w:lineRule="auto"/>
              <w:rPr>
                <w:rFonts w:ascii="Times New Roman" w:hAnsi="Times New Roman" w:cs="Times New Roman"/>
                <w:sz w:val="20"/>
                <w:szCs w:val="20"/>
              </w:rPr>
            </w:pPr>
            <w:ins w:id="359" w:author="Author">
              <w:r>
                <w:rPr>
                  <w:rFonts w:ascii="Times New Roman" w:hAnsi="Times New Roman" w:cs="Times New Roman"/>
                  <w:sz w:val="20"/>
                  <w:szCs w:val="20"/>
                </w:rPr>
                <w:t xml:space="preserve">Holdings in </w:t>
              </w:r>
              <w:del w:id="360" w:author="Author">
                <w:r w:rsidR="00EF5482" w:rsidDel="00400984">
                  <w:rPr>
                    <w:rFonts w:ascii="Times New Roman" w:hAnsi="Times New Roman" w:cs="Times New Roman"/>
                    <w:sz w:val="20"/>
                    <w:szCs w:val="20"/>
                  </w:rPr>
                  <w:delText>R</w:delText>
                </w:r>
              </w:del>
              <w:r>
                <w:rPr>
                  <w:rFonts w:ascii="Times New Roman" w:hAnsi="Times New Roman" w:cs="Times New Roman"/>
                  <w:sz w:val="20"/>
                  <w:szCs w:val="20"/>
                </w:rPr>
                <w:t>r</w:t>
              </w:r>
              <w:r w:rsidR="00EF5482">
                <w:rPr>
                  <w:rFonts w:ascii="Times New Roman" w:hAnsi="Times New Roman" w:cs="Times New Roman"/>
                  <w:sz w:val="20"/>
                  <w:szCs w:val="20"/>
                </w:rPr>
                <w:t>elated undertakings, including p</w:t>
              </w:r>
              <w:r w:rsidR="00EF5482" w:rsidRPr="0061769B">
                <w:rPr>
                  <w:rFonts w:ascii="Times New Roman" w:hAnsi="Times New Roman" w:cs="Times New Roman"/>
                  <w:sz w:val="20"/>
                  <w:szCs w:val="20"/>
                </w:rPr>
                <w:t>articipation</w:t>
              </w:r>
              <w:r w:rsidR="00EF5482">
                <w:rPr>
                  <w:rFonts w:ascii="Times New Roman" w:hAnsi="Times New Roman" w:cs="Times New Roman"/>
                  <w:sz w:val="20"/>
                  <w:szCs w:val="20"/>
                </w:rPr>
                <w:t>s</w:t>
              </w:r>
            </w:ins>
            <w:del w:id="361" w:author="Author">
              <w:r w:rsidR="001C2C83" w:rsidRPr="0061769B" w:rsidDel="00EF5482">
                <w:rPr>
                  <w:rFonts w:ascii="Times New Roman" w:hAnsi="Times New Roman" w:cs="Times New Roman"/>
                  <w:sz w:val="20"/>
                  <w:szCs w:val="20"/>
                </w:rPr>
                <w:delText>Participation</w:delText>
              </w:r>
            </w:del>
          </w:p>
        </w:tc>
        <w:tc>
          <w:tcPr>
            <w:tcW w:w="5490" w:type="dxa"/>
            <w:hideMark/>
            <w:tcPrChange w:id="362" w:author="Author">
              <w:tcPr>
                <w:tcW w:w="5826" w:type="dxa"/>
                <w:gridSpan w:val="3"/>
                <w:hideMark/>
              </w:tcPr>
            </w:tcPrChange>
          </w:tcPr>
          <w:p w:rsidR="00EF5482" w:rsidRDefault="00EF5482" w:rsidP="00EF5482">
            <w:pPr>
              <w:spacing w:after="120" w:line="276" w:lineRule="auto"/>
              <w:rPr>
                <w:ins w:id="363" w:author="Author"/>
                <w:rFonts w:ascii="Times New Roman" w:hAnsi="Times New Roman" w:cs="Times New Roman"/>
                <w:sz w:val="20"/>
                <w:szCs w:val="20"/>
              </w:rPr>
            </w:pPr>
            <w:ins w:id="364" w:author="Author">
              <w:r>
                <w:rPr>
                  <w:rFonts w:ascii="Times New Roman" w:hAnsi="Times New Roman" w:cs="Times New Roman"/>
                  <w:sz w:val="20"/>
                  <w:szCs w:val="20"/>
                </w:rPr>
                <w:t>Only applicable to asset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and 4</w:t>
              </w:r>
              <w:r w:rsidRPr="0061769B">
                <w:rPr>
                  <w:rFonts w:ascii="Times New Roman" w:hAnsi="Times New Roman" w:cs="Times New Roman"/>
                  <w:sz w:val="20"/>
                  <w:szCs w:val="20"/>
                </w:rPr>
                <w:t>.</w:t>
              </w:r>
            </w:ins>
          </w:p>
          <w:p w:rsidR="001C2C83" w:rsidRPr="0061769B" w:rsidRDefault="001C2C83" w:rsidP="0061769B">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w:t>
            </w:r>
            <w:del w:id="365" w:author="Author">
              <w:r w:rsidRPr="0061769B" w:rsidDel="00EF5482">
                <w:rPr>
                  <w:rFonts w:ascii="Times New Roman" w:hAnsi="Times New Roman" w:cs="Times New Roman"/>
                  <w:sz w:val="20"/>
                  <w:szCs w:val="20"/>
                </w:rPr>
                <w:delText xml:space="preserve"> included in group supervision except if deducted under art. 229 and / or strategic</w:delText>
              </w:r>
            </w:del>
            <w:r w:rsidRPr="0061769B">
              <w:rPr>
                <w:rFonts w:ascii="Times New Roman" w:hAnsi="Times New Roman" w:cs="Times New Roman"/>
                <w:sz w:val="20"/>
                <w:szCs w:val="20"/>
              </w:rPr>
              <w:t>. One of the</w:t>
            </w:r>
            <w:del w:id="366" w:author="Author">
              <w:r w:rsidRPr="0061769B" w:rsidDel="00C32A23">
                <w:rPr>
                  <w:rFonts w:ascii="Times New Roman" w:hAnsi="Times New Roman" w:cs="Times New Roman"/>
                  <w:sz w:val="20"/>
                  <w:szCs w:val="20"/>
                </w:rPr>
                <w:delText xml:space="preserve"> </w:delText>
              </w:r>
            </w:del>
            <w:r w:rsidRPr="0061769B">
              <w:rPr>
                <w:rFonts w:ascii="Times New Roman" w:hAnsi="Times New Roman" w:cs="Times New Roman"/>
                <w:sz w:val="20"/>
                <w:szCs w:val="20"/>
              </w:rPr>
              <w:t xml:space="preserve"> options in the following closed list shall be used: </w:t>
            </w:r>
          </w:p>
          <w:p w:rsidR="00EF5482" w:rsidRPr="00EE232C" w:rsidRDefault="00EF5482" w:rsidP="00EF5482">
            <w:pPr>
              <w:rPr>
                <w:ins w:id="367" w:author="Author"/>
                <w:rFonts w:ascii="Times New Roman" w:hAnsi="Times New Roman" w:cs="Times New Roman"/>
                <w:sz w:val="20"/>
                <w:szCs w:val="20"/>
                <w:lang w:val="en-US"/>
              </w:rPr>
            </w:pPr>
            <w:ins w:id="368" w:author="Author">
              <w:r w:rsidRPr="00EE232C">
                <w:rPr>
                  <w:rFonts w:ascii="Times New Roman" w:hAnsi="Times New Roman" w:cs="Times New Roman"/>
                  <w:sz w:val="20"/>
                  <w:szCs w:val="20"/>
                  <w:lang w:val="en-US"/>
                </w:rPr>
                <w:t>1 - Not a participation</w:t>
              </w:r>
            </w:ins>
          </w:p>
          <w:p w:rsidR="00EF5482" w:rsidRPr="007363E1" w:rsidRDefault="00EF5482" w:rsidP="0061776E">
            <w:pPr>
              <w:rPr>
                <w:ins w:id="369" w:author="Author"/>
                <w:rFonts w:ascii="Times New Roman" w:hAnsi="Times New Roman" w:cs="Times New Roman"/>
                <w:sz w:val="20"/>
                <w:szCs w:val="20"/>
                <w:lang w:val="en-US"/>
              </w:rPr>
              <w:pPrChange w:id="370" w:author="Author">
                <w:pPr>
                  <w:spacing w:after="200" w:line="276" w:lineRule="auto"/>
                </w:pPr>
              </w:pPrChange>
            </w:pPr>
            <w:ins w:id="371" w:author="Author">
              <w:r w:rsidRPr="00EE232C">
                <w:rPr>
                  <w:rFonts w:ascii="Times New Roman" w:hAnsi="Times New Roman" w:cs="Times New Roman"/>
                  <w:sz w:val="20"/>
                  <w:szCs w:val="20"/>
                  <w:lang w:val="en-US"/>
                </w:rPr>
                <w:t>2 - Is a participation</w:t>
              </w:r>
            </w:ins>
          </w:p>
          <w:p w:rsidR="001C2C83" w:rsidRPr="0061769B" w:rsidDel="00EF5482" w:rsidRDefault="001C2C83" w:rsidP="0061769B">
            <w:pPr>
              <w:spacing w:line="276" w:lineRule="auto"/>
              <w:rPr>
                <w:del w:id="372" w:author="Author"/>
                <w:rFonts w:ascii="Times New Roman" w:hAnsi="Times New Roman" w:cs="Times New Roman"/>
                <w:sz w:val="20"/>
                <w:szCs w:val="20"/>
              </w:rPr>
            </w:pPr>
            <w:del w:id="373" w:author="Author">
              <w:r w:rsidRPr="006C2F0D" w:rsidDel="00EF5482">
                <w:rPr>
                  <w:rFonts w:ascii="Times New Roman" w:hAnsi="Times New Roman" w:cs="Times New Roman"/>
                  <w:sz w:val="20"/>
                  <w:szCs w:val="20"/>
                </w:rPr>
                <w:delText>1 -</w:delText>
              </w:r>
              <w:r w:rsidRPr="0061769B" w:rsidDel="00EF5482">
                <w:rPr>
                  <w:rFonts w:ascii="Times New Roman" w:hAnsi="Times New Roman" w:cs="Times New Roman"/>
                  <w:sz w:val="20"/>
                  <w:szCs w:val="20"/>
                </w:rPr>
                <w:delText xml:space="preserve"> Not a participation</w:delText>
              </w:r>
              <w:r w:rsidDel="00EF5482">
                <w:rPr>
                  <w:rFonts w:ascii="Times New Roman" w:hAnsi="Times New Roman" w:cs="Times New Roman"/>
                  <w:sz w:val="20"/>
                  <w:szCs w:val="20"/>
                </w:rPr>
                <w:delText>;</w:delText>
              </w:r>
            </w:del>
          </w:p>
          <w:p w:rsidR="001C2C83" w:rsidRPr="004968CE" w:rsidDel="00EF5482" w:rsidRDefault="001C2C83" w:rsidP="0061769B">
            <w:pPr>
              <w:spacing w:line="276" w:lineRule="auto"/>
              <w:rPr>
                <w:del w:id="374" w:author="Author"/>
                <w:rFonts w:ascii="Times New Roman" w:hAnsi="Times New Roman" w:cs="Times New Roman"/>
                <w:sz w:val="20"/>
                <w:szCs w:val="20"/>
              </w:rPr>
            </w:pPr>
            <w:del w:id="375" w:author="Author">
              <w:r w:rsidDel="00EF5482">
                <w:rPr>
                  <w:rFonts w:ascii="Times New Roman" w:hAnsi="Times New Roman" w:cs="Times New Roman"/>
                  <w:sz w:val="20"/>
                  <w:szCs w:val="20"/>
                </w:rPr>
                <w:delText>2</w:delText>
              </w:r>
              <w:r w:rsidRPr="006C2F0D" w:rsidDel="00EF5482">
                <w:rPr>
                  <w:rFonts w:ascii="Times New Roman" w:hAnsi="Times New Roman" w:cs="Times New Roman"/>
                  <w:sz w:val="20"/>
                  <w:szCs w:val="20"/>
                </w:rPr>
                <w:delText xml:space="preserve"> - </w:delText>
              </w:r>
              <w:r w:rsidRPr="002103A4" w:rsidDel="00EF5482">
                <w:rPr>
                  <w:rFonts w:ascii="Times New Roman" w:hAnsi="Times New Roman" w:cs="Times New Roman"/>
                  <w:sz w:val="20"/>
                  <w:szCs w:val="20"/>
                </w:rPr>
                <w:delText xml:space="preserve">Is </w:delText>
              </w:r>
              <w:r w:rsidDel="00EF5482">
                <w:rPr>
                  <w:rFonts w:ascii="Times New Roman" w:hAnsi="Times New Roman" w:cs="Times New Roman"/>
                  <w:sz w:val="20"/>
                  <w:szCs w:val="20"/>
                </w:rPr>
                <w:delText>a participation, strategic and included in method 1</w:delText>
              </w:r>
              <w:r w:rsidRPr="002103A4" w:rsidDel="00EF5482">
                <w:rPr>
                  <w:rFonts w:ascii="Times New Roman" w:hAnsi="Times New Roman" w:cs="Times New Roman"/>
                  <w:sz w:val="20"/>
                  <w:szCs w:val="20"/>
                </w:rPr>
                <w:delText xml:space="preserve"> at group level</w:delText>
              </w:r>
              <w:r w:rsidDel="00EF5482">
                <w:rPr>
                  <w:rFonts w:ascii="Times New Roman" w:hAnsi="Times New Roman" w:cs="Times New Roman"/>
                  <w:sz w:val="20"/>
                  <w:szCs w:val="20"/>
                </w:rPr>
                <w:delText xml:space="preserve"> (no </w:delText>
              </w:r>
              <w:r w:rsidRPr="004968CE" w:rsidDel="00EF5482">
                <w:rPr>
                  <w:rFonts w:ascii="Times New Roman" w:hAnsi="Times New Roman" w:cs="Times New Roman"/>
                  <w:sz w:val="20"/>
                  <w:szCs w:val="20"/>
                </w:rPr>
                <w:delText>deduction at own funds level)</w:delText>
              </w:r>
              <w:r w:rsidDel="00EF5482">
                <w:rPr>
                  <w:rFonts w:ascii="Times New Roman" w:hAnsi="Times New Roman" w:cs="Times New Roman"/>
                  <w:sz w:val="20"/>
                  <w:szCs w:val="20"/>
                </w:rPr>
                <w:delText>;</w:delText>
              </w:r>
            </w:del>
          </w:p>
          <w:p w:rsidR="001C2C83" w:rsidRPr="0061769B" w:rsidDel="00EF5482" w:rsidRDefault="001C2C83" w:rsidP="00C32A23">
            <w:pPr>
              <w:spacing w:line="276" w:lineRule="auto"/>
              <w:rPr>
                <w:del w:id="376" w:author="Author"/>
                <w:rFonts w:ascii="Times New Roman" w:hAnsi="Times New Roman" w:cs="Times New Roman"/>
                <w:sz w:val="20"/>
                <w:szCs w:val="20"/>
              </w:rPr>
            </w:pPr>
            <w:del w:id="377" w:author="Author">
              <w:r w:rsidRPr="004968CE" w:rsidDel="00EF5482">
                <w:rPr>
                  <w:rFonts w:ascii="Times New Roman" w:hAnsi="Times New Roman" w:cs="Times New Roman"/>
                  <w:sz w:val="20"/>
                  <w:szCs w:val="20"/>
                </w:rPr>
                <w:delText xml:space="preserve">3 </w:delText>
              </w:r>
              <w:r w:rsidRPr="0061769B" w:rsidDel="00EF5482">
                <w:rPr>
                  <w:rFonts w:ascii="Times New Roman" w:hAnsi="Times New Roman" w:cs="Times New Roman"/>
                  <w:sz w:val="20"/>
                  <w:szCs w:val="20"/>
                </w:rPr>
                <w:delText>- Is a participation</w:delText>
              </w:r>
              <w:r w:rsidRPr="004968CE" w:rsidDel="00EF5482">
                <w:rPr>
                  <w:rFonts w:ascii="Times New Roman" w:hAnsi="Times New Roman" w:cs="Times New Roman"/>
                  <w:sz w:val="20"/>
                  <w:szCs w:val="20"/>
                </w:rPr>
                <w:delText>, not included in method 1 at gr</w:delText>
              </w:r>
              <w:r w:rsidRPr="0061769B" w:rsidDel="00EF5482">
                <w:rPr>
                  <w:rFonts w:ascii="Times New Roman" w:hAnsi="Times New Roman" w:cs="Times New Roman"/>
                  <w:sz w:val="20"/>
                  <w:szCs w:val="20"/>
                </w:rPr>
                <w:delText>oup level</w:delText>
              </w:r>
              <w:r w:rsidRPr="004968CE" w:rsidDel="00EF5482">
                <w:rPr>
                  <w:rFonts w:ascii="Times New Roman" w:hAnsi="Times New Roman" w:cs="Times New Roman"/>
                  <w:sz w:val="20"/>
                  <w:szCs w:val="20"/>
                </w:rPr>
                <w:delText xml:space="preserve"> and </w:delText>
              </w:r>
              <w:r w:rsidRPr="0061769B" w:rsidDel="00EF5482">
                <w:rPr>
                  <w:rFonts w:ascii="Times New Roman" w:hAnsi="Times New Roman" w:cs="Times New Roman"/>
                  <w:sz w:val="20"/>
                  <w:szCs w:val="20"/>
                </w:rPr>
                <w:delText xml:space="preserve">deduction at own funds level in accordance with article 68(1) of </w:delText>
              </w:r>
              <w:r w:rsidR="00566107" w:rsidDel="00EF5482">
                <w:rPr>
                  <w:rFonts w:ascii="Times New Roman" w:eastAsia="Times New Roman" w:hAnsi="Times New Roman" w:cs="Times New Roman"/>
                  <w:sz w:val="20"/>
                  <w:szCs w:val="20"/>
                  <w:lang w:eastAsia="es-ES"/>
                </w:rPr>
                <w:delText>Implementing measures</w:delText>
              </w:r>
              <w:r w:rsidRPr="0061769B" w:rsidDel="00EF5482">
                <w:rPr>
                  <w:rFonts w:ascii="Times New Roman" w:hAnsi="Times New Roman" w:cs="Times New Roman"/>
                  <w:sz w:val="20"/>
                  <w:szCs w:val="20"/>
                </w:rPr>
                <w:delText xml:space="preserve"> is applicable</w:delText>
              </w:r>
              <w:r w:rsidDel="00EF5482">
                <w:rPr>
                  <w:rFonts w:ascii="Times New Roman" w:hAnsi="Times New Roman" w:cs="Times New Roman"/>
                  <w:sz w:val="20"/>
                  <w:szCs w:val="20"/>
                </w:rPr>
                <w:delText>;</w:delText>
              </w:r>
            </w:del>
          </w:p>
          <w:p w:rsidR="001C2C83" w:rsidRPr="0061769B" w:rsidDel="00EF5482" w:rsidRDefault="001C2C83" w:rsidP="0061776E">
            <w:pPr>
              <w:spacing w:line="276" w:lineRule="auto"/>
              <w:rPr>
                <w:del w:id="378" w:author="Author"/>
                <w:rFonts w:ascii="Times New Roman" w:hAnsi="Times New Roman" w:cs="Times New Roman"/>
                <w:sz w:val="20"/>
                <w:szCs w:val="20"/>
              </w:rPr>
              <w:pPrChange w:id="379" w:author="Author">
                <w:pPr>
                  <w:spacing w:after="200" w:line="276" w:lineRule="auto"/>
                </w:pPr>
              </w:pPrChange>
            </w:pPr>
            <w:del w:id="380" w:author="Author">
              <w:r w:rsidRPr="0061769B" w:rsidDel="00EF5482">
                <w:rPr>
                  <w:rFonts w:ascii="Times New Roman" w:hAnsi="Times New Roman" w:cs="Times New Roman"/>
                  <w:sz w:val="20"/>
                  <w:szCs w:val="20"/>
                </w:rPr>
                <w:delText xml:space="preserve">4 - Is a participation, not included in method 1 at group level and deduction at own funds level in accordance with article 68(2) of </w:delText>
              </w:r>
              <w:r w:rsidR="00566107" w:rsidDel="00EF5482">
                <w:rPr>
                  <w:rFonts w:ascii="Times New Roman" w:eastAsia="Times New Roman" w:hAnsi="Times New Roman" w:cs="Times New Roman"/>
                  <w:sz w:val="20"/>
                  <w:szCs w:val="20"/>
                  <w:lang w:eastAsia="es-ES"/>
                </w:rPr>
                <w:delText>Implementing measures</w:delText>
              </w:r>
              <w:r w:rsidRPr="0061769B" w:rsidDel="00EF5482">
                <w:rPr>
                  <w:rFonts w:ascii="Times New Roman" w:hAnsi="Times New Roman" w:cs="Times New Roman"/>
                  <w:sz w:val="20"/>
                  <w:szCs w:val="20"/>
                </w:rPr>
                <w:delText xml:space="preserve"> is applicable;</w:delText>
              </w:r>
            </w:del>
          </w:p>
          <w:p w:rsidR="001C2C83" w:rsidRPr="0061769B" w:rsidDel="00EF5482" w:rsidRDefault="001C2C83" w:rsidP="0061776E">
            <w:pPr>
              <w:spacing w:line="276" w:lineRule="auto"/>
              <w:rPr>
                <w:del w:id="381" w:author="Author"/>
                <w:rFonts w:ascii="Times New Roman" w:hAnsi="Times New Roman" w:cs="Times New Roman"/>
                <w:sz w:val="20"/>
                <w:szCs w:val="20"/>
              </w:rPr>
              <w:pPrChange w:id="382" w:author="Author">
                <w:pPr>
                  <w:spacing w:after="200" w:line="276" w:lineRule="auto"/>
                </w:pPr>
              </w:pPrChange>
            </w:pPr>
            <w:del w:id="383" w:author="Author">
              <w:r w:rsidRPr="0061769B" w:rsidDel="00EF5482">
                <w:rPr>
                  <w:rFonts w:ascii="Times New Roman" w:hAnsi="Times New Roman" w:cs="Times New Roman"/>
                  <w:sz w:val="20"/>
                  <w:szCs w:val="20"/>
                </w:rPr>
                <w:delText>5 - Is a participation, not included in method 1 at group level and there is no deduction at own funds level.</w:delText>
              </w:r>
            </w:del>
          </w:p>
          <w:p w:rsidR="001C2C83" w:rsidRPr="0061769B" w:rsidRDefault="001C2C83" w:rsidP="0061769B">
            <w:pPr>
              <w:spacing w:line="276" w:lineRule="auto"/>
              <w:rPr>
                <w:rFonts w:ascii="Times New Roman" w:hAnsi="Times New Roman" w:cs="Times New Roman"/>
                <w:sz w:val="20"/>
                <w:szCs w:val="20"/>
              </w:rPr>
            </w:pPr>
          </w:p>
        </w:tc>
      </w:tr>
      <w:tr w:rsidR="001C2C83" w:rsidRPr="006C2F0D" w:rsidTr="009125C3">
        <w:trPr>
          <w:trHeight w:val="855"/>
        </w:trPr>
        <w:tc>
          <w:tcPr>
            <w:tcW w:w="1425"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C0320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A17</w:t>
            </w:r>
            <w:r>
              <w:rPr>
                <w:rFonts w:ascii="Times New Roman" w:hAnsi="Times New Roman" w:cs="Times New Roman"/>
                <w:sz w:val="20"/>
              </w:rPr>
              <w:t>)</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49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Default="001C2C83" w:rsidP="0061769B">
            <w:pPr>
              <w:spacing w:after="200" w:line="276" w:lineRule="auto"/>
              <w:rPr>
                <w:ins w:id="384" w:author="Autho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p w:rsidR="00EF5482" w:rsidRPr="0061769B" w:rsidRDefault="00EF5482" w:rsidP="0061769B">
            <w:pPr>
              <w:spacing w:after="200" w:line="276" w:lineRule="auto"/>
              <w:rPr>
                <w:rFonts w:ascii="Times New Roman" w:hAnsi="Times New Roman" w:cs="Times New Roman"/>
                <w:sz w:val="20"/>
                <w:szCs w:val="20"/>
              </w:rPr>
            </w:pPr>
            <w:ins w:id="385" w:author="Author">
              <w:r>
                <w:rPr>
                  <w:rFonts w:ascii="Times New Roman" w:hAnsi="Times New Roman" w:cs="Times New Roman"/>
                  <w:sz w:val="20"/>
                  <w:szCs w:val="20"/>
                </w:rPr>
                <w:t>This item is not applicable to assets for which undertakings using internal models use internal ratings</w:t>
              </w:r>
              <w:r w:rsidRPr="00EF045F">
                <w:rPr>
                  <w:rFonts w:ascii="Times New Roman" w:hAnsi="Times New Roman" w:cs="Times New Roman"/>
                  <w:sz w:val="20"/>
                  <w:szCs w:val="20"/>
                </w:rPr>
                <w:t>.</w:t>
              </w:r>
              <w:r w:rsidRPr="0061776E">
                <w:rPr>
                  <w:rFonts w:ascii="Times New Roman" w:hAnsi="Times New Roman" w:cs="Times New Roman"/>
                  <w:sz w:val="20"/>
                  <w:szCs w:val="20"/>
                  <w:rPrChange w:id="386" w:author="Author">
                    <w:rPr>
                      <w:rStyle w:val="CommentReference"/>
                    </w:rPr>
                  </w:rPrChange>
                </w:rPr>
                <w:t xml:space="preserve"> </w:t>
              </w:r>
              <w:r w:rsidR="00EF045F" w:rsidRPr="0061776E">
                <w:rPr>
                  <w:rFonts w:ascii="Times New Roman" w:hAnsi="Times New Roman" w:cs="Times New Roman"/>
                  <w:sz w:val="20"/>
                  <w:szCs w:val="20"/>
                  <w:rPrChange w:id="387" w:author="Author">
                    <w:rPr>
                      <w:rStyle w:val="CommentReference"/>
                    </w:rPr>
                  </w:rPrChange>
                </w:rPr>
                <w:t xml:space="preserve">If undertakings </w:t>
              </w:r>
              <w:r w:rsidR="00EF045F">
                <w:rPr>
                  <w:rFonts w:ascii="Times New Roman" w:hAnsi="Times New Roman" w:cs="Times New Roman"/>
                  <w:sz w:val="20"/>
                  <w:szCs w:val="20"/>
                </w:rPr>
                <w:t>using internal models do not use internal rating, this item shall be reported.</w:t>
              </w:r>
            </w:ins>
          </w:p>
        </w:tc>
      </w:tr>
      <w:tr w:rsidR="001C2C83" w:rsidRPr="006C2F0D" w:rsidTr="009125C3">
        <w:trPr>
          <w:trHeight w:val="300"/>
        </w:trPr>
        <w:tc>
          <w:tcPr>
            <w:tcW w:w="1425" w:type="dxa"/>
            <w:hideMark/>
          </w:tcPr>
          <w:p w:rsidR="001C2C83" w:rsidRPr="00DD6811" w:rsidRDefault="00335000" w:rsidP="0061769B">
            <w:pPr>
              <w:pStyle w:val="NoSpacing"/>
              <w:rPr>
                <w:rFonts w:ascii="Times New Roman" w:hAnsi="Times New Roman" w:cs="Times New Roman"/>
                <w:sz w:val="20"/>
              </w:rPr>
            </w:pPr>
            <w:r>
              <w:rPr>
                <w:rFonts w:ascii="Times New Roman" w:hAnsi="Times New Roman" w:cs="Times New Roman"/>
                <w:sz w:val="20"/>
              </w:rPr>
              <w:t>C0330</w:t>
            </w:r>
          </w:p>
          <w:p w:rsidR="001C2C83" w:rsidRPr="0061769B" w:rsidRDefault="001C2C83" w:rsidP="0061769B">
            <w:pPr>
              <w:pStyle w:val="NoSpacing"/>
              <w:rPr>
                <w:rFonts w:ascii="Times New Roman" w:hAnsi="Times New Roman" w:cs="Times New Roman"/>
                <w:sz w:val="20"/>
                <w:szCs w:val="20"/>
              </w:rPr>
            </w:pPr>
            <w:r>
              <w:rPr>
                <w:rFonts w:ascii="Times New Roman" w:hAnsi="Times New Roman" w:cs="Times New Roman"/>
                <w:sz w:val="20"/>
              </w:rPr>
              <w:t>(</w:t>
            </w:r>
            <w:r w:rsidRPr="0061769B">
              <w:rPr>
                <w:rFonts w:ascii="Times New Roman" w:hAnsi="Times New Roman" w:cs="Times New Roman"/>
                <w:sz w:val="20"/>
              </w:rPr>
              <w:t>A18</w:t>
            </w:r>
            <w:r>
              <w:rPr>
                <w:rFonts w:ascii="Times New Roman" w:hAnsi="Times New Roman" w:cs="Times New Roman"/>
                <w:sz w:val="20"/>
              </w:rPr>
              <w:t>)</w:t>
            </w:r>
          </w:p>
        </w:tc>
        <w:tc>
          <w:tcPr>
            <w:tcW w:w="2327"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490" w:type="dxa"/>
            <w:hideMark/>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F5482" w:rsidRDefault="001C2C83" w:rsidP="0061769B">
            <w:pPr>
              <w:spacing w:after="200" w:line="276" w:lineRule="auto"/>
              <w:rPr>
                <w:ins w:id="388" w:author="Autho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ins w:id="389" w:author="Author">
              <w:r w:rsidR="00C77564">
                <w:rPr>
                  <w:rFonts w:ascii="Times New Roman" w:hAnsi="Times New Roman" w:cs="Times New Roman"/>
                  <w:sz w:val="20"/>
                  <w:szCs w:val="20"/>
                </w:rPr>
                <w:t>, by using the name of the ECAI as published at ESMA website</w:t>
              </w:r>
            </w:ins>
            <w:r w:rsidRPr="0061769B">
              <w:rPr>
                <w:rFonts w:ascii="Times New Roman" w:hAnsi="Times New Roman" w:cs="Times New Roman"/>
                <w:sz w:val="20"/>
                <w:szCs w:val="20"/>
              </w:rPr>
              <w:t>.</w:t>
            </w:r>
          </w:p>
          <w:p w:rsidR="001C2C83" w:rsidRPr="0061769B" w:rsidRDefault="00EF5482" w:rsidP="0061769B">
            <w:pPr>
              <w:spacing w:after="200" w:line="276" w:lineRule="auto"/>
              <w:rPr>
                <w:rFonts w:ascii="Times New Roman" w:hAnsi="Times New Roman" w:cs="Times New Roman"/>
                <w:sz w:val="20"/>
                <w:szCs w:val="20"/>
              </w:rPr>
            </w:pPr>
            <w:ins w:id="390" w:author="Author">
              <w:del w:id="391" w:author="Author">
                <w:r w:rsidDel="00EF045F">
                  <w:rPr>
                    <w:rFonts w:ascii="Times New Roman" w:hAnsi="Times New Roman" w:cs="Times New Roman"/>
                    <w:sz w:val="20"/>
                    <w:szCs w:val="20"/>
                  </w:rPr>
                  <w:delText>This item is not applicable to assets for which undertakings using internal models use internal ratings.</w:delText>
                </w:r>
              </w:del>
              <w:r w:rsidR="00EF045F">
                <w:rPr>
                  <w:rFonts w:ascii="Times New Roman" w:hAnsi="Times New Roman" w:cs="Times New Roman"/>
                  <w:sz w:val="20"/>
                  <w:szCs w:val="20"/>
                </w:rPr>
                <w:t xml:space="preserve">This item shall be reported </w:t>
              </w:r>
              <w:r w:rsidR="00F80231">
                <w:rPr>
                  <w:rFonts w:ascii="Times New Roman" w:hAnsi="Times New Roman" w:cs="Times New Roman"/>
                  <w:sz w:val="20"/>
                  <w:szCs w:val="20"/>
                </w:rPr>
                <w:t>when External rating (C0320) is reported.</w:t>
              </w:r>
              <w:del w:id="392" w:author="Author">
                <w:r w:rsidR="00EF045F" w:rsidDel="00F91169">
                  <w:rPr>
                    <w:rFonts w:ascii="Times New Roman" w:hAnsi="Times New Roman" w:cs="Times New Roman"/>
                    <w:sz w:val="20"/>
                    <w:szCs w:val="20"/>
                  </w:rPr>
                  <w:delText>.</w:delText>
                </w:r>
              </w:del>
            </w:ins>
            <w:del w:id="393" w:author="Author">
              <w:r w:rsidR="001C2C83" w:rsidRPr="0061769B" w:rsidDel="00EF5482">
                <w:rPr>
                  <w:rFonts w:ascii="Times New Roman" w:hAnsi="Times New Roman" w:cs="Times New Roman"/>
                  <w:sz w:val="20"/>
                  <w:szCs w:val="20"/>
                </w:rPr>
                <w:delText xml:space="preserve"> </w:delText>
              </w:r>
            </w:del>
          </w:p>
        </w:tc>
      </w:tr>
      <w:tr w:rsidR="001C2C83" w:rsidRPr="006C2F0D" w:rsidTr="009125C3">
        <w:trPr>
          <w:trHeight w:val="557"/>
        </w:trPr>
        <w:tc>
          <w:tcPr>
            <w:tcW w:w="1425" w:type="dxa"/>
          </w:tcPr>
          <w:p w:rsidR="001C2C83" w:rsidRPr="0061769B" w:rsidRDefault="00335000"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2327"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490" w:type="dxa"/>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F5482" w:rsidRDefault="001C2C83" w:rsidP="0061769B">
            <w:pPr>
              <w:spacing w:after="200" w:line="276" w:lineRule="auto"/>
              <w:rPr>
                <w:ins w:id="394" w:author="Autho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ins w:id="395" w:author="Author">
              <w:r w:rsidR="00EF5482">
                <w:rPr>
                  <w:rFonts w:ascii="Times New Roman" w:hAnsi="Times New Roman" w:cs="Times New Roman"/>
                  <w:sz w:val="20"/>
                  <w:szCs w:val="20"/>
                </w:rPr>
                <w:t xml:space="preserve">, as defined by article </w:t>
              </w:r>
              <w:proofErr w:type="gramStart"/>
              <w:r w:rsidR="00EF5482">
                <w:rPr>
                  <w:rFonts w:ascii="Times New Roman" w:hAnsi="Times New Roman" w:cs="Times New Roman"/>
                  <w:sz w:val="20"/>
                  <w:szCs w:val="20"/>
                </w:rPr>
                <w:t>109a(</w:t>
              </w:r>
              <w:proofErr w:type="gramEnd"/>
              <w:r w:rsidR="00EF5482">
                <w:rPr>
                  <w:rFonts w:ascii="Times New Roman" w:hAnsi="Times New Roman" w:cs="Times New Roman"/>
                  <w:sz w:val="20"/>
                  <w:szCs w:val="20"/>
                </w:rPr>
                <w:t>1) of Directive 2009/138/EC</w:t>
              </w:r>
              <w:r w:rsidR="00EF5482" w:rsidRPr="0061769B">
                <w:rPr>
                  <w:rFonts w:ascii="Times New Roman" w:hAnsi="Times New Roman" w:cs="Times New Roman"/>
                  <w:sz w:val="20"/>
                  <w:szCs w:val="20"/>
                </w:rPr>
                <w:t>.</w:t>
              </w:r>
            </w:ins>
            <w:del w:id="396" w:author="Author">
              <w:r w:rsidRPr="0061769B" w:rsidDel="00EF5482">
                <w:rPr>
                  <w:rFonts w:ascii="Times New Roman" w:hAnsi="Times New Roman" w:cs="Times New Roman"/>
                  <w:sz w:val="20"/>
                  <w:szCs w:val="20"/>
                </w:rPr>
                <w:delText xml:space="preserve">. </w:delText>
              </w:r>
            </w:del>
          </w:p>
          <w:p w:rsidR="00EF5482" w:rsidRDefault="001C2C83" w:rsidP="0061769B">
            <w:pPr>
              <w:spacing w:after="200" w:line="276" w:lineRule="auto"/>
              <w:rPr>
                <w:ins w:id="397" w:author="Autho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ins w:id="398" w:author="Author">
              <w:r w:rsidR="00EF5482">
                <w:rPr>
                  <w:rFonts w:ascii="Times New Roman" w:hAnsi="Times New Roman" w:cs="Times New Roman"/>
                  <w:sz w:val="20"/>
                  <w:szCs w:val="20"/>
                </w:rPr>
                <w:t xml:space="preserve">in particular </w:t>
              </w:r>
            </w:ins>
            <w:r w:rsidRPr="0061769B">
              <w:rPr>
                <w:rFonts w:ascii="Times New Roman" w:hAnsi="Times New Roman" w:cs="Times New Roman"/>
                <w:sz w:val="20"/>
                <w:szCs w:val="20"/>
              </w:rPr>
              <w:t>reflect any readjustments to the credit quality made internally by the undertaking</w:t>
            </w:r>
            <w:r>
              <w:rPr>
                <w:rFonts w:ascii="Times New Roman" w:hAnsi="Times New Roman" w:cs="Times New Roman"/>
                <w:sz w:val="20"/>
                <w:szCs w:val="20"/>
              </w:rPr>
              <w:t>s that use the standard formula</w:t>
            </w:r>
            <w:r w:rsidRPr="0061769B">
              <w:rPr>
                <w:rFonts w:ascii="Times New Roman" w:hAnsi="Times New Roman" w:cs="Times New Roman"/>
                <w:sz w:val="20"/>
                <w:szCs w:val="20"/>
              </w:rPr>
              <w:t>.</w:t>
            </w:r>
          </w:p>
          <w:p w:rsidR="00EF5482" w:rsidRDefault="00EF5482" w:rsidP="0061769B">
            <w:pPr>
              <w:spacing w:after="200" w:line="276" w:lineRule="auto"/>
              <w:rPr>
                <w:ins w:id="399" w:author="Author"/>
                <w:rFonts w:ascii="Times New Roman" w:hAnsi="Times New Roman" w:cs="Times New Roman"/>
                <w:sz w:val="20"/>
                <w:szCs w:val="20"/>
              </w:rPr>
            </w:pPr>
            <w:ins w:id="400" w:author="Author">
              <w:r>
                <w:rPr>
                  <w:rFonts w:ascii="Times New Roman" w:hAnsi="Times New Roman" w:cs="Times New Roman"/>
                  <w:sz w:val="20"/>
                  <w:szCs w:val="20"/>
                </w:rPr>
                <w:t>This item is not applicable to assets for which undertakings using internal models use internal ratings</w:t>
              </w:r>
              <w:r w:rsidR="00F80231">
                <w:rPr>
                  <w:rFonts w:ascii="Times New Roman" w:hAnsi="Times New Roman" w:cs="Times New Roman"/>
                  <w:sz w:val="20"/>
                  <w:szCs w:val="20"/>
                </w:rPr>
                <w:t xml:space="preserve">. </w:t>
              </w:r>
              <w:r w:rsidR="00F80231" w:rsidRPr="00DF47F6">
                <w:rPr>
                  <w:rFonts w:ascii="Times New Roman" w:hAnsi="Times New Roman" w:cs="Times New Roman"/>
                  <w:sz w:val="20"/>
                  <w:szCs w:val="20"/>
                </w:rPr>
                <w:t xml:space="preserve">If undertakings </w:t>
              </w:r>
              <w:r w:rsidR="00F80231">
                <w:rPr>
                  <w:rFonts w:ascii="Times New Roman" w:hAnsi="Times New Roman" w:cs="Times New Roman"/>
                  <w:sz w:val="20"/>
                  <w:szCs w:val="20"/>
                </w:rPr>
                <w:t>using internal models do not use internal rating, this item shall be reported.</w:t>
              </w:r>
            </w:ins>
          </w:p>
          <w:p w:rsidR="001C2C83" w:rsidRPr="0061769B" w:rsidRDefault="001C2C83" w:rsidP="0061769B">
            <w:pPr>
              <w:spacing w:after="200" w:line="276" w:lineRule="auto"/>
              <w:rPr>
                <w:rFonts w:ascii="Times New Roman" w:hAnsi="Times New Roman" w:cs="Times New Roman"/>
                <w:sz w:val="20"/>
                <w:szCs w:val="20"/>
              </w:rPr>
            </w:pPr>
            <w:del w:id="401" w:author="Author">
              <w:r w:rsidRPr="0061769B" w:rsidDel="00EF5482">
                <w:rPr>
                  <w:rFonts w:ascii="Times New Roman" w:hAnsi="Times New Roman" w:cs="Times New Roman"/>
                  <w:sz w:val="20"/>
                  <w:szCs w:val="20"/>
                </w:rPr>
                <w:delText xml:space="preserve"> </w:delText>
              </w:r>
            </w:del>
            <w:r w:rsidRPr="0061769B">
              <w:rPr>
                <w:rFonts w:ascii="Times New Roman" w:hAnsi="Times New Roman" w:cs="Times New Roman"/>
                <w:sz w:val="20"/>
                <w:szCs w:val="20"/>
              </w:rPr>
              <w:t>One of the  options in the following closed list shall be used:</w:t>
            </w:r>
          </w:p>
          <w:p w:rsidR="001C2C83" w:rsidRPr="00A66369" w:rsidRDefault="00EF5482" w:rsidP="0061769B">
            <w:pPr>
              <w:rPr>
                <w:rFonts w:ascii="Times New Roman" w:hAnsi="Times New Roman" w:cs="Times New Roman"/>
                <w:sz w:val="20"/>
                <w:szCs w:val="20"/>
              </w:rPr>
            </w:pPr>
            <w:ins w:id="402" w:author="Author">
              <w:r>
                <w:rPr>
                  <w:rFonts w:ascii="Times New Roman" w:hAnsi="Times New Roman" w:cs="Times New Roman"/>
                  <w:sz w:val="20"/>
                  <w:szCs w:val="20"/>
                </w:rPr>
                <w:t>0</w:t>
              </w:r>
            </w:ins>
            <w:del w:id="403" w:author="Author">
              <w:r w:rsidR="001C2C83" w:rsidRPr="00A66369" w:rsidDel="00EF5482">
                <w:rPr>
                  <w:rFonts w:ascii="Times New Roman" w:hAnsi="Times New Roman" w:cs="Times New Roman"/>
                  <w:sz w:val="20"/>
                  <w:szCs w:val="20"/>
                </w:rPr>
                <w:delText>1</w:delText>
              </w:r>
            </w:del>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0</w:t>
            </w:r>
          </w:p>
          <w:p w:rsidR="001C2C83" w:rsidRPr="00A66369" w:rsidRDefault="00EF5482" w:rsidP="0061769B">
            <w:pPr>
              <w:rPr>
                <w:rFonts w:ascii="Times New Roman" w:hAnsi="Times New Roman" w:cs="Times New Roman"/>
                <w:sz w:val="20"/>
                <w:szCs w:val="20"/>
              </w:rPr>
            </w:pPr>
            <w:ins w:id="404" w:author="Author">
              <w:r>
                <w:rPr>
                  <w:rFonts w:ascii="Times New Roman" w:hAnsi="Times New Roman" w:cs="Times New Roman"/>
                  <w:sz w:val="20"/>
                  <w:szCs w:val="20"/>
                </w:rPr>
                <w:t>1</w:t>
              </w:r>
            </w:ins>
            <w:del w:id="405" w:author="Author">
              <w:r w:rsidR="001C2C83" w:rsidRPr="00A66369" w:rsidDel="00EF5482">
                <w:rPr>
                  <w:rFonts w:ascii="Times New Roman" w:hAnsi="Times New Roman" w:cs="Times New Roman"/>
                  <w:sz w:val="20"/>
                  <w:szCs w:val="20"/>
                </w:rPr>
                <w:delText>2</w:delText>
              </w:r>
            </w:del>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1</w:t>
            </w:r>
          </w:p>
          <w:p w:rsidR="001C2C83" w:rsidRPr="00A66369" w:rsidRDefault="00EF5482" w:rsidP="0061769B">
            <w:pPr>
              <w:rPr>
                <w:rFonts w:ascii="Times New Roman" w:hAnsi="Times New Roman" w:cs="Times New Roman"/>
                <w:sz w:val="20"/>
                <w:szCs w:val="20"/>
              </w:rPr>
            </w:pPr>
            <w:ins w:id="406" w:author="Author">
              <w:r>
                <w:rPr>
                  <w:rFonts w:ascii="Times New Roman" w:hAnsi="Times New Roman" w:cs="Times New Roman"/>
                  <w:sz w:val="20"/>
                  <w:szCs w:val="20"/>
                </w:rPr>
                <w:t>2</w:t>
              </w:r>
            </w:ins>
            <w:del w:id="407" w:author="Author">
              <w:r w:rsidR="001C2C83" w:rsidRPr="00A66369" w:rsidDel="00EF5482">
                <w:rPr>
                  <w:rFonts w:ascii="Times New Roman" w:hAnsi="Times New Roman" w:cs="Times New Roman"/>
                  <w:sz w:val="20"/>
                  <w:szCs w:val="20"/>
                </w:rPr>
                <w:delText>3</w:delText>
              </w:r>
            </w:del>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2</w:t>
            </w:r>
          </w:p>
          <w:p w:rsidR="001C2C83" w:rsidRPr="00A66369" w:rsidRDefault="00EF5482" w:rsidP="0061769B">
            <w:pPr>
              <w:rPr>
                <w:rFonts w:ascii="Times New Roman" w:hAnsi="Times New Roman" w:cs="Times New Roman"/>
                <w:sz w:val="20"/>
                <w:szCs w:val="20"/>
              </w:rPr>
            </w:pPr>
            <w:ins w:id="408" w:author="Author">
              <w:r>
                <w:rPr>
                  <w:rFonts w:ascii="Times New Roman" w:hAnsi="Times New Roman" w:cs="Times New Roman"/>
                  <w:sz w:val="20"/>
                  <w:szCs w:val="20"/>
                </w:rPr>
                <w:t>3</w:t>
              </w:r>
            </w:ins>
            <w:del w:id="409" w:author="Author">
              <w:r w:rsidR="001C2C83" w:rsidRPr="00A66369" w:rsidDel="00EF5482">
                <w:rPr>
                  <w:rFonts w:ascii="Times New Roman" w:hAnsi="Times New Roman" w:cs="Times New Roman"/>
                  <w:sz w:val="20"/>
                  <w:szCs w:val="20"/>
                </w:rPr>
                <w:delText>4</w:delText>
              </w:r>
            </w:del>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3</w:t>
            </w:r>
          </w:p>
          <w:p w:rsidR="001C2C83" w:rsidRPr="00A66369" w:rsidRDefault="00EF5482" w:rsidP="0061769B">
            <w:pPr>
              <w:rPr>
                <w:rFonts w:ascii="Times New Roman" w:hAnsi="Times New Roman" w:cs="Times New Roman"/>
                <w:sz w:val="20"/>
                <w:szCs w:val="20"/>
              </w:rPr>
            </w:pPr>
            <w:ins w:id="410" w:author="Author">
              <w:r>
                <w:rPr>
                  <w:rFonts w:ascii="Times New Roman" w:hAnsi="Times New Roman" w:cs="Times New Roman"/>
                  <w:sz w:val="20"/>
                  <w:szCs w:val="20"/>
                </w:rPr>
                <w:t>4</w:t>
              </w:r>
            </w:ins>
            <w:del w:id="411" w:author="Author">
              <w:r w:rsidR="001C2C83" w:rsidRPr="00A66369" w:rsidDel="00EF5482">
                <w:rPr>
                  <w:rFonts w:ascii="Times New Roman" w:hAnsi="Times New Roman" w:cs="Times New Roman"/>
                  <w:sz w:val="20"/>
                  <w:szCs w:val="20"/>
                </w:rPr>
                <w:delText>5</w:delText>
              </w:r>
            </w:del>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4</w:t>
            </w:r>
          </w:p>
          <w:p w:rsidR="001C2C83" w:rsidRPr="00A66369" w:rsidRDefault="00EF5482" w:rsidP="0061769B">
            <w:pPr>
              <w:rPr>
                <w:rFonts w:ascii="Times New Roman" w:hAnsi="Times New Roman" w:cs="Times New Roman"/>
                <w:sz w:val="20"/>
                <w:szCs w:val="20"/>
              </w:rPr>
            </w:pPr>
            <w:ins w:id="412" w:author="Author">
              <w:r>
                <w:rPr>
                  <w:rFonts w:ascii="Times New Roman" w:hAnsi="Times New Roman" w:cs="Times New Roman"/>
                  <w:sz w:val="20"/>
                  <w:szCs w:val="20"/>
                </w:rPr>
                <w:t>5</w:t>
              </w:r>
            </w:ins>
            <w:del w:id="413" w:author="Author">
              <w:r w:rsidR="001C2C83" w:rsidRPr="00A66369" w:rsidDel="00EF5482">
                <w:rPr>
                  <w:rFonts w:ascii="Times New Roman" w:hAnsi="Times New Roman" w:cs="Times New Roman"/>
                  <w:sz w:val="20"/>
                  <w:szCs w:val="20"/>
                </w:rPr>
                <w:delText>6</w:delText>
              </w:r>
            </w:del>
            <w:r w:rsidR="001C2C83">
              <w:rPr>
                <w:rFonts w:ascii="Times New Roman" w:hAnsi="Times New Roman" w:cs="Times New Roman"/>
                <w:sz w:val="20"/>
                <w:szCs w:val="20"/>
              </w:rPr>
              <w:t xml:space="preserve"> -</w:t>
            </w:r>
            <w:r w:rsidR="001C2C83" w:rsidRPr="00A66369">
              <w:rPr>
                <w:rFonts w:ascii="Times New Roman" w:hAnsi="Times New Roman" w:cs="Times New Roman"/>
                <w:sz w:val="20"/>
                <w:szCs w:val="20"/>
              </w:rPr>
              <w:t xml:space="preserve"> Credit quality step 5</w:t>
            </w:r>
          </w:p>
          <w:p w:rsidR="001C2C83" w:rsidRDefault="00EF5482" w:rsidP="0061769B">
            <w:pPr>
              <w:rPr>
                <w:ins w:id="414" w:author="Author"/>
                <w:rFonts w:ascii="Times New Roman" w:hAnsi="Times New Roman" w:cs="Times New Roman"/>
                <w:sz w:val="20"/>
                <w:szCs w:val="20"/>
              </w:rPr>
            </w:pPr>
            <w:ins w:id="415" w:author="Author">
              <w:r>
                <w:rPr>
                  <w:rFonts w:ascii="Times New Roman" w:hAnsi="Times New Roman" w:cs="Times New Roman"/>
                  <w:sz w:val="20"/>
                  <w:szCs w:val="20"/>
                </w:rPr>
                <w:t>6</w:t>
              </w:r>
            </w:ins>
            <w:del w:id="416" w:author="Author">
              <w:r w:rsidR="001C2C83" w:rsidRPr="0061769B" w:rsidDel="00EF5482">
                <w:rPr>
                  <w:rFonts w:ascii="Times New Roman" w:hAnsi="Times New Roman" w:cs="Times New Roman"/>
                  <w:sz w:val="20"/>
                  <w:szCs w:val="20"/>
                </w:rPr>
                <w:delText>7</w:delText>
              </w:r>
            </w:del>
            <w:r w:rsidR="001C2C83" w:rsidRPr="0061769B">
              <w:rPr>
                <w:rFonts w:ascii="Times New Roman" w:hAnsi="Times New Roman" w:cs="Times New Roman"/>
                <w:sz w:val="20"/>
                <w:szCs w:val="20"/>
              </w:rPr>
              <w:t xml:space="preserve"> - Credit quality step 6</w:t>
            </w:r>
          </w:p>
          <w:p w:rsidR="001E0962" w:rsidRPr="006C2F0D" w:rsidRDefault="00F80231" w:rsidP="0061769B">
            <w:ins w:id="417" w:author="Author">
              <w:r>
                <w:rPr>
                  <w:rFonts w:ascii="Times New Roman" w:hAnsi="Times New Roman" w:cs="Times New Roman"/>
                  <w:sz w:val="20"/>
                  <w:szCs w:val="20"/>
                </w:rPr>
                <w:t>9</w:t>
              </w:r>
              <w:del w:id="418" w:author="Author">
                <w:r w:rsidR="00EF5482" w:rsidDel="00F80231">
                  <w:rPr>
                    <w:rFonts w:ascii="Times New Roman" w:hAnsi="Times New Roman" w:cs="Times New Roman"/>
                    <w:sz w:val="20"/>
                    <w:szCs w:val="20"/>
                  </w:rPr>
                  <w:delText>7</w:delText>
                </w:r>
                <w:r w:rsidR="001E0962" w:rsidDel="00EF5482">
                  <w:rPr>
                    <w:rFonts w:ascii="Times New Roman" w:hAnsi="Times New Roman" w:cs="Times New Roman"/>
                    <w:sz w:val="20"/>
                    <w:szCs w:val="20"/>
                  </w:rPr>
                  <w:delText>8</w:delText>
                </w:r>
              </w:del>
              <w:r w:rsidR="001E0962">
                <w:rPr>
                  <w:rFonts w:ascii="Times New Roman" w:hAnsi="Times New Roman" w:cs="Times New Roman"/>
                  <w:sz w:val="20"/>
                  <w:szCs w:val="20"/>
                </w:rPr>
                <w:t xml:space="preserve"> – No rating available</w:t>
              </w:r>
            </w:ins>
          </w:p>
        </w:tc>
      </w:tr>
      <w:tr w:rsidR="001C2C83" w:rsidRPr="002C41CC" w:rsidTr="009125C3">
        <w:trPr>
          <w:trHeight w:val="1124"/>
        </w:trPr>
        <w:tc>
          <w:tcPr>
            <w:tcW w:w="1425" w:type="dxa"/>
            <w:tcBorders>
              <w:bottom w:val="single" w:sz="4" w:space="0" w:color="auto"/>
            </w:tcBorders>
          </w:tcPr>
          <w:p w:rsidR="001C2C83" w:rsidRPr="002C41CC" w:rsidRDefault="00335000" w:rsidP="0061769B">
            <w:pPr>
              <w:pStyle w:val="NoSpacing"/>
              <w:rPr>
                <w:rFonts w:ascii="Times New Roman" w:hAnsi="Times New Roman" w:cs="Times New Roman"/>
                <w:sz w:val="20"/>
              </w:rPr>
            </w:pPr>
            <w:r>
              <w:rPr>
                <w:rFonts w:ascii="Times New Roman" w:hAnsi="Times New Roman" w:cs="Times New Roman"/>
                <w:sz w:val="20"/>
              </w:rPr>
              <w:t>C0350</w:t>
            </w:r>
          </w:p>
        </w:tc>
        <w:tc>
          <w:tcPr>
            <w:tcW w:w="2327" w:type="dxa"/>
            <w:tcBorders>
              <w:bottom w:val="single" w:sz="4" w:space="0" w:color="auto"/>
            </w:tcBorders>
          </w:tcPr>
          <w:p w:rsidR="001C2C83" w:rsidRPr="002C41CC" w:rsidRDefault="001C2C83" w:rsidP="0061769B">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490" w:type="dxa"/>
            <w:tcBorders>
              <w:bottom w:val="single" w:sz="4" w:space="0" w:color="auto"/>
            </w:tcBorders>
          </w:tcPr>
          <w:p w:rsidR="00FF3AE7" w:rsidRDefault="00FF3AE7" w:rsidP="00FF3AE7">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FF3AE7" w:rsidRDefault="00FF3AE7" w:rsidP="00FF3AE7">
            <w:pPr>
              <w:pStyle w:val="NoSpacing"/>
              <w:rPr>
                <w:rFonts w:ascii="Times New Roman" w:hAnsi="Times New Roman" w:cs="Times New Roman"/>
                <w:sz w:val="20"/>
              </w:rPr>
            </w:pPr>
          </w:p>
          <w:p w:rsidR="001C2C83" w:rsidRPr="002C41CC" w:rsidRDefault="001C2C83" w:rsidP="0061769B">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9125C3">
        <w:trPr>
          <w:trHeight w:val="1684"/>
        </w:trPr>
        <w:tc>
          <w:tcPr>
            <w:tcW w:w="1425" w:type="dxa"/>
            <w:tcBorders>
              <w:bottom w:val="single" w:sz="4" w:space="0" w:color="auto"/>
            </w:tcBorders>
            <w:hideMark/>
          </w:tcPr>
          <w:p w:rsidR="00DE548D" w:rsidRPr="00DD6811" w:rsidRDefault="00DE548D" w:rsidP="00566107">
            <w:pPr>
              <w:pStyle w:val="NoSpacing"/>
              <w:rPr>
                <w:rFonts w:ascii="Times New Roman" w:hAnsi="Times New Roman" w:cs="Times New Roman"/>
                <w:sz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p w:rsidR="00DE548D" w:rsidRPr="00566107" w:rsidRDefault="00DE548D" w:rsidP="00566107">
            <w:pPr>
              <w:pStyle w:val="NoSpacing"/>
              <w:rPr>
                <w:rFonts w:ascii="Times New Roman" w:hAnsi="Times New Roman" w:cs="Times New Roman"/>
                <w:sz w:val="20"/>
                <w:szCs w:val="20"/>
              </w:rPr>
            </w:pPr>
            <w:r>
              <w:rPr>
                <w:rFonts w:ascii="Times New Roman" w:hAnsi="Times New Roman" w:cs="Times New Roman"/>
                <w:sz w:val="20"/>
              </w:rPr>
              <w:t>(</w:t>
            </w:r>
            <w:r w:rsidRPr="00566107">
              <w:rPr>
                <w:rFonts w:ascii="Times New Roman" w:hAnsi="Times New Roman" w:cs="Times New Roman"/>
                <w:sz w:val="20"/>
              </w:rPr>
              <w:t>A20</w:t>
            </w:r>
            <w:r>
              <w:rPr>
                <w:rFonts w:ascii="Times New Roman" w:hAnsi="Times New Roman" w:cs="Times New Roman"/>
                <w:sz w:val="20"/>
              </w:rPr>
              <w:t>)</w:t>
            </w:r>
          </w:p>
        </w:tc>
        <w:tc>
          <w:tcPr>
            <w:tcW w:w="2327"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Duration</w:t>
            </w:r>
          </w:p>
        </w:tc>
        <w:tc>
          <w:tcPr>
            <w:tcW w:w="5490" w:type="dxa"/>
            <w:tcBorders>
              <w:bottom w:val="single" w:sz="4" w:space="0" w:color="auto"/>
            </w:tcBorders>
            <w:hideMark/>
          </w:tcPr>
          <w:p w:rsidR="00DE548D" w:rsidRPr="00566107" w:rsidRDefault="00DE548D">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Only applies to CIC categories 1, 2, 4 (when applicable, e.g. for collective investment undertaking mainly invested in bonds), 5 and 6.</w:t>
            </w:r>
          </w:p>
          <w:p w:rsidR="00DE548D" w:rsidRPr="00566107" w:rsidRDefault="00DE548D" w:rsidP="001D6E7B">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Asset duration, defined as the ’residual modified duration’</w:t>
            </w:r>
            <w:ins w:id="419" w:author="Author">
              <w:r w:rsidR="001D6E7B" w:rsidRPr="0061776E">
                <w:rPr>
                  <w:rFonts w:ascii="Times New Roman" w:hAnsi="Times New Roman" w:cs="Times New Roman"/>
                  <w:sz w:val="20"/>
                  <w:szCs w:val="20"/>
                  <w:rPrChange w:id="420" w:author="Author">
                    <w:rPr>
                      <w:color w:val="1F497D"/>
                      <w:lang w:val="en-US"/>
                    </w:rPr>
                  </w:rPrChange>
                </w:rPr>
                <w:t xml:space="preserve"> (modified duration calculated based on the remaining time for maturity of the security, counted from the reporting reference date)</w:t>
              </w:r>
            </w:ins>
            <w:r w:rsidRPr="00566107">
              <w:rPr>
                <w:rFonts w:ascii="Times New Roman" w:hAnsi="Times New Roman" w:cs="Times New Roman"/>
                <w:sz w:val="20"/>
                <w:szCs w:val="20"/>
              </w:rPr>
              <w:t>. For assets without fixed maturity the first call date shall be used. The duration shall be calculated based on economic value.</w:t>
            </w:r>
          </w:p>
        </w:tc>
      </w:tr>
      <w:tr w:rsidR="001C2C83" w:rsidRPr="006C2F0D" w:rsidTr="0061776E">
        <w:tblPrEx>
          <w:tblW w:w="0" w:type="auto"/>
          <w:tblPrExChange w:id="421" w:author="Author">
            <w:tblPrEx>
              <w:tblW w:w="0" w:type="auto"/>
            </w:tblPrEx>
          </w:tblPrExChange>
        </w:tblPrEx>
        <w:trPr>
          <w:trHeight w:val="629"/>
          <w:trPrChange w:id="422" w:author="Author">
            <w:trPr>
              <w:trHeight w:val="1173"/>
            </w:trPr>
          </w:trPrChange>
        </w:trPr>
        <w:tc>
          <w:tcPr>
            <w:tcW w:w="1425" w:type="dxa"/>
            <w:tcBorders>
              <w:bottom w:val="single" w:sz="4" w:space="0" w:color="auto"/>
            </w:tcBorders>
            <w:tcPrChange w:id="423" w:author="Author">
              <w:tcPr>
                <w:tcW w:w="1425" w:type="dxa"/>
                <w:gridSpan w:val="3"/>
                <w:tcBorders>
                  <w:bottom w:val="single" w:sz="4" w:space="0" w:color="auto"/>
                </w:tcBorders>
              </w:tcPr>
            </w:tcPrChange>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p w:rsidR="001C2C83" w:rsidRPr="00A157FB"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w:t>
            </w:r>
            <w:r>
              <w:rPr>
                <w:rFonts w:ascii="Times New Roman" w:hAnsi="Times New Roman" w:cs="Times New Roman"/>
                <w:sz w:val="20"/>
              </w:rPr>
              <w:t>)</w:t>
            </w:r>
          </w:p>
        </w:tc>
        <w:tc>
          <w:tcPr>
            <w:tcW w:w="2327" w:type="dxa"/>
            <w:tcBorders>
              <w:bottom w:val="single" w:sz="4" w:space="0" w:color="auto"/>
            </w:tcBorders>
            <w:tcPrChange w:id="424" w:author="Author">
              <w:tcPr>
                <w:tcW w:w="2327" w:type="dxa"/>
                <w:gridSpan w:val="3"/>
                <w:tcBorders>
                  <w:bottom w:val="single" w:sz="4" w:space="0" w:color="auto"/>
                </w:tcBorders>
              </w:tcPr>
            </w:tcPrChange>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490" w:type="dxa"/>
            <w:tcBorders>
              <w:bottom w:val="single" w:sz="4" w:space="0" w:color="auto"/>
            </w:tcBorders>
            <w:tcPrChange w:id="425" w:author="Author">
              <w:tcPr>
                <w:tcW w:w="5490" w:type="dxa"/>
                <w:tcBorders>
                  <w:bottom w:val="single" w:sz="4" w:space="0" w:color="auto"/>
                </w:tcBorders>
              </w:tcPr>
            </w:tcPrChange>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w:t>
            </w:r>
            <w:ins w:id="426" w:author="Author">
              <w:r w:rsidR="001A743E">
                <w:rPr>
                  <w:rFonts w:ascii="Times New Roman" w:hAnsi="Times New Roman" w:cs="Times New Roman"/>
                  <w:sz w:val="20"/>
                  <w:szCs w:val="20"/>
                </w:rPr>
                <w:t xml:space="preserve">reporting </w:t>
              </w:r>
            </w:ins>
            <w:r w:rsidRPr="0061769B">
              <w:rPr>
                <w:rFonts w:ascii="Times New Roman" w:hAnsi="Times New Roman" w:cs="Times New Roman"/>
                <w:sz w:val="20"/>
                <w:szCs w:val="20"/>
              </w:rPr>
              <w:t>currency for</w:t>
            </w:r>
            <w:ins w:id="427" w:author="Author">
              <w:r w:rsidR="00EF5482">
                <w:rPr>
                  <w:rFonts w:ascii="Times New Roman" w:hAnsi="Times New Roman" w:cs="Times New Roman"/>
                  <w:sz w:val="20"/>
                  <w:szCs w:val="20"/>
                </w:rPr>
                <w:t xml:space="preserve"> the</w:t>
              </w:r>
            </w:ins>
            <w:r w:rsidRPr="0061769B">
              <w:rPr>
                <w:rFonts w:ascii="Times New Roman" w:hAnsi="Times New Roman" w:cs="Times New Roman"/>
                <w:sz w:val="20"/>
                <w:szCs w:val="20"/>
              </w:rPr>
              <w:t xml:space="preserve"> asset</w:t>
            </w:r>
            <w:del w:id="428" w:author="Author">
              <w:r w:rsidRPr="0061769B" w:rsidDel="00EF5482">
                <w:rPr>
                  <w:rFonts w:ascii="Times New Roman" w:hAnsi="Times New Roman" w:cs="Times New Roman"/>
                  <w:sz w:val="20"/>
                  <w:szCs w:val="20"/>
                </w:rPr>
                <w:delText xml:space="preserve"> </w:delText>
              </w:r>
            </w:del>
            <w:ins w:id="429" w:author="Author">
              <w:r w:rsidR="00EF5482">
                <w:rPr>
                  <w:rFonts w:ascii="Times New Roman" w:hAnsi="Times New Roman" w:cs="Times New Roman"/>
                  <w:sz w:val="20"/>
                  <w:szCs w:val="20"/>
                </w:rPr>
                <w:t>, if relevant</w:t>
              </w:r>
            </w:ins>
            <w:del w:id="430" w:author="Author">
              <w:r w:rsidRPr="0061769B" w:rsidDel="00EF5482">
                <w:rPr>
                  <w:rFonts w:ascii="Times New Roman" w:hAnsi="Times New Roman" w:cs="Times New Roman"/>
                  <w:sz w:val="20"/>
                  <w:szCs w:val="20"/>
                </w:rPr>
                <w:delText>categories 3 and 4</w:delText>
              </w:r>
            </w:del>
            <w:r w:rsidRPr="0061769B">
              <w:rPr>
                <w:rFonts w:ascii="Times New Roman" w:hAnsi="Times New Roman" w:cs="Times New Roman"/>
                <w:sz w:val="20"/>
                <w:szCs w:val="20"/>
              </w:rPr>
              <w:t>.</w:t>
            </w:r>
          </w:p>
          <w:p w:rsidR="001A743E" w:rsidRDefault="001A743E" w:rsidP="00F91169">
            <w:pPr>
              <w:spacing w:after="200" w:line="276" w:lineRule="auto"/>
              <w:rPr>
                <w:ins w:id="431" w:author="Author"/>
                <w:rFonts w:ascii="Times New Roman" w:hAnsi="Times New Roman" w:cs="Times New Roman"/>
                <w:sz w:val="20"/>
                <w:szCs w:val="20"/>
              </w:rPr>
            </w:pPr>
            <w:ins w:id="432" w:author="Autho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ins>
          </w:p>
          <w:p w:rsidR="001C2C83" w:rsidRPr="006C2F0D" w:rsidRDefault="00EF5482" w:rsidP="00F91169">
            <w:pPr>
              <w:spacing w:after="200" w:line="276" w:lineRule="auto"/>
              <w:rPr>
                <w:rFonts w:ascii="Times New Roman" w:hAnsi="Times New Roman" w:cs="Times New Roman"/>
                <w:sz w:val="20"/>
                <w:szCs w:val="20"/>
              </w:rPr>
            </w:pPr>
            <w:ins w:id="433" w:author="Autho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del w:id="434" w:author="Author">
                <w:r w:rsidR="00C633AE" w:rsidDel="00F91169">
                  <w:rPr>
                    <w:rFonts w:ascii="Times New Roman" w:hAnsi="Times New Roman" w:cs="Times New Roman"/>
                    <w:sz w:val="20"/>
                    <w:szCs w:val="20"/>
                  </w:rPr>
                  <w:delText xml:space="preserve"> </w:delText>
                </w:r>
              </w:del>
              <w:r w:rsidR="00C633AE">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ins>
            <w:del w:id="435" w:author="Author">
              <w:r w:rsidR="001C2C83" w:rsidRPr="0061769B" w:rsidDel="00EF5482">
                <w:rPr>
                  <w:rFonts w:ascii="Times New Roman" w:hAnsi="Times New Roman" w:cs="Times New Roman"/>
                  <w:sz w:val="20"/>
                  <w:szCs w:val="20"/>
                </w:rPr>
                <w:delText>Not applicable for CIC categories 1, 2, 5, 6, 7, 8 and 9</w:delText>
              </w:r>
            </w:del>
          </w:p>
        </w:tc>
      </w:tr>
      <w:tr w:rsidR="001C2C83" w:rsidRPr="006C2F0D" w:rsidTr="0061776E">
        <w:tblPrEx>
          <w:tblW w:w="0" w:type="auto"/>
          <w:tblPrExChange w:id="436" w:author="Author">
            <w:tblPrEx>
              <w:tblW w:w="0" w:type="auto"/>
            </w:tblPrEx>
          </w:tblPrExChange>
        </w:tblPrEx>
        <w:trPr>
          <w:trHeight w:val="1439"/>
          <w:trPrChange w:id="437" w:author="Author">
            <w:trPr>
              <w:trHeight w:val="1684"/>
            </w:trPr>
          </w:trPrChange>
        </w:trPr>
        <w:tc>
          <w:tcPr>
            <w:tcW w:w="1425" w:type="dxa"/>
            <w:tcBorders>
              <w:bottom w:val="single" w:sz="4" w:space="0" w:color="auto"/>
            </w:tcBorders>
            <w:tcPrChange w:id="438" w:author="Author">
              <w:tcPr>
                <w:tcW w:w="1483" w:type="dxa"/>
                <w:gridSpan w:val="2"/>
                <w:tcBorders>
                  <w:bottom w:val="single" w:sz="4" w:space="0" w:color="auto"/>
                </w:tcBorders>
              </w:tcPr>
            </w:tcPrChange>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DD6811">
              <w:rPr>
                <w:rFonts w:ascii="Times New Roman" w:hAnsi="Times New Roman" w:cs="Times New Roman"/>
                <w:sz w:val="20"/>
              </w:rPr>
              <w:t>A23A</w:t>
            </w:r>
            <w:r>
              <w:rPr>
                <w:rFonts w:ascii="Times New Roman" w:hAnsi="Times New Roman" w:cs="Times New Roman"/>
                <w:sz w:val="20"/>
              </w:rPr>
              <w:t>)</w:t>
            </w:r>
          </w:p>
        </w:tc>
        <w:tc>
          <w:tcPr>
            <w:tcW w:w="2327" w:type="dxa"/>
            <w:tcBorders>
              <w:bottom w:val="single" w:sz="4" w:space="0" w:color="auto"/>
            </w:tcBorders>
            <w:tcPrChange w:id="439" w:author="Author">
              <w:tcPr>
                <w:tcW w:w="1933" w:type="dxa"/>
                <w:gridSpan w:val="3"/>
                <w:tcBorders>
                  <w:bottom w:val="single" w:sz="4" w:space="0" w:color="auto"/>
                </w:tcBorders>
              </w:tcPr>
            </w:tcPrChange>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490" w:type="dxa"/>
            <w:tcBorders>
              <w:bottom w:val="single" w:sz="4" w:space="0" w:color="auto"/>
            </w:tcBorders>
            <w:tcPrChange w:id="440" w:author="Author">
              <w:tcPr>
                <w:tcW w:w="5826" w:type="dxa"/>
                <w:gridSpan w:val="2"/>
                <w:tcBorders>
                  <w:bottom w:val="single" w:sz="4" w:space="0" w:color="auto"/>
                </w:tcBorders>
              </w:tcPr>
            </w:tcPrChange>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ins w:id="441" w:author="Author">
              <w:r w:rsidR="00EF5482">
                <w:rPr>
                  <w:rFonts w:ascii="Times New Roman" w:hAnsi="Times New Roman" w:cs="Times New Roman"/>
                  <w:sz w:val="20"/>
                  <w:szCs w:val="20"/>
                </w:rPr>
                <w:t xml:space="preserve">the </w:t>
              </w:r>
            </w:ins>
            <w:r w:rsidRPr="0061769B">
              <w:rPr>
                <w:rFonts w:ascii="Times New Roman" w:hAnsi="Times New Roman" w:cs="Times New Roman"/>
                <w:sz w:val="20"/>
                <w:szCs w:val="20"/>
              </w:rPr>
              <w:t>asset</w:t>
            </w:r>
            <w:del w:id="442" w:author="Author">
              <w:r w:rsidRPr="0061769B" w:rsidDel="00EF5482">
                <w:rPr>
                  <w:rFonts w:ascii="Times New Roman" w:hAnsi="Times New Roman" w:cs="Times New Roman"/>
                  <w:sz w:val="20"/>
                  <w:szCs w:val="20"/>
                </w:rPr>
                <w:delText xml:space="preserve"> </w:delText>
              </w:r>
            </w:del>
            <w:ins w:id="443" w:author="Author">
              <w:r w:rsidR="00EF5482">
                <w:rPr>
                  <w:rFonts w:ascii="Times New Roman" w:hAnsi="Times New Roman" w:cs="Times New Roman"/>
                  <w:sz w:val="20"/>
                  <w:szCs w:val="20"/>
                </w:rPr>
                <w:t>, if relevant</w:t>
              </w:r>
            </w:ins>
            <w:del w:id="444" w:author="Author">
              <w:r w:rsidRPr="0061769B" w:rsidDel="00EF5482">
                <w:rPr>
                  <w:rFonts w:ascii="Times New Roman" w:hAnsi="Times New Roman" w:cs="Times New Roman"/>
                  <w:sz w:val="20"/>
                  <w:szCs w:val="20"/>
                </w:rPr>
                <w:delText>categories 1, 2, 5 and 6</w:delText>
              </w:r>
            </w:del>
            <w:r w:rsidRPr="0061769B">
              <w:rPr>
                <w:rFonts w:ascii="Times New Roman" w:hAnsi="Times New Roman" w:cs="Times New Roman"/>
                <w:sz w:val="20"/>
                <w:szCs w:val="20"/>
              </w:rPr>
              <w:t>.</w:t>
            </w:r>
          </w:p>
          <w:p w:rsidR="004433E7" w:rsidRDefault="004433E7">
            <w:pPr>
              <w:spacing w:after="200" w:line="276" w:lineRule="auto"/>
              <w:rPr>
                <w:ins w:id="445" w:author="Author"/>
                <w:rFonts w:ascii="Times New Roman" w:hAnsi="Times New Roman" w:cs="Times New Roman"/>
                <w:sz w:val="20"/>
                <w:szCs w:val="20"/>
              </w:rPr>
            </w:pPr>
            <w:ins w:id="446" w:author="Author">
              <w:r>
                <w:rPr>
                  <w:rFonts w:ascii="Times New Roman" w:hAnsi="Times New Roman" w:cs="Times New Roman"/>
                  <w:sz w:val="20"/>
                  <w:szCs w:val="20"/>
                </w:rPr>
                <w:t>T</w:t>
              </w:r>
              <w:r w:rsidRPr="004433E7">
                <w:rPr>
                  <w:rFonts w:ascii="Times New Roman" w:hAnsi="Times New Roman" w:cs="Times New Roman"/>
                  <w:sz w:val="20"/>
                  <w:szCs w:val="20"/>
                </w:rPr>
                <w:t xml:space="preserve">his </w:t>
              </w:r>
              <w:r>
                <w:rPr>
                  <w:rFonts w:ascii="Times New Roman" w:hAnsi="Times New Roman" w:cs="Times New Roman"/>
                  <w:sz w:val="20"/>
                  <w:szCs w:val="20"/>
                </w:rPr>
                <w:t>item shall</w:t>
              </w:r>
              <w:r w:rsidRPr="004433E7">
                <w:rPr>
                  <w:rFonts w:ascii="Times New Roman" w:hAnsi="Times New Roman" w:cs="Times New Roman"/>
                  <w:sz w:val="20"/>
                  <w:szCs w:val="20"/>
                </w:rPr>
                <w:t xml:space="preserve"> be </w:t>
              </w:r>
              <w:r>
                <w:rPr>
                  <w:rFonts w:ascii="Times New Roman" w:hAnsi="Times New Roman" w:cs="Times New Roman"/>
                  <w:sz w:val="20"/>
                  <w:szCs w:val="20"/>
                </w:rPr>
                <w:t xml:space="preserve">reported </w:t>
              </w:r>
              <w:proofErr w:type="gramStart"/>
              <w:r w:rsidRPr="004433E7">
                <w:rPr>
                  <w:rFonts w:ascii="Times New Roman" w:hAnsi="Times New Roman" w:cs="Times New Roman"/>
                  <w:sz w:val="20"/>
                  <w:szCs w:val="20"/>
                </w:rPr>
                <w:t>if a "</w:t>
              </w:r>
              <w:proofErr w:type="spellStart"/>
              <w:proofErr w:type="gramEnd"/>
              <w:r w:rsidRPr="004433E7">
                <w:rPr>
                  <w:rFonts w:ascii="Times New Roman" w:hAnsi="Times New Roman" w:cs="Times New Roman"/>
                  <w:sz w:val="20"/>
                  <w:szCs w:val="20"/>
                </w:rPr>
                <w:t>par amount</w:t>
              </w:r>
              <w:proofErr w:type="spellEnd"/>
              <w:r w:rsidRPr="004433E7">
                <w:rPr>
                  <w:rFonts w:ascii="Times New Roman" w:hAnsi="Times New Roman" w:cs="Times New Roman"/>
                  <w:sz w:val="20"/>
                  <w:szCs w:val="20"/>
                </w:rPr>
                <w:t>" information (C0140) has been provided in the first part of the template ("Information on positions held").</w:t>
              </w:r>
            </w:ins>
          </w:p>
          <w:p w:rsidR="001C2C83" w:rsidRPr="006C2F0D" w:rsidRDefault="00EF5482">
            <w:pPr>
              <w:spacing w:after="200" w:line="276" w:lineRule="auto"/>
              <w:rPr>
                <w:rFonts w:ascii="Times New Roman" w:hAnsi="Times New Roman" w:cs="Times New Roman"/>
                <w:sz w:val="20"/>
                <w:szCs w:val="20"/>
              </w:rPr>
            </w:pPr>
            <w:ins w:id="447" w:author="Autho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Solvency II price</w:t>
              </w:r>
              <w:r w:rsidR="00C633AE">
                <w:rPr>
                  <w:rFonts w:ascii="Times New Roman" w:hAnsi="Times New Roman" w:cs="Times New Roman"/>
                  <w:sz w:val="20"/>
                  <w:szCs w:val="20"/>
                </w:rPr>
                <w:t xml:space="preserve"> (C0370)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448" w:author="Author">
              <w:r w:rsidR="001C2C83" w:rsidRPr="0061769B" w:rsidDel="00EF5482">
                <w:rPr>
                  <w:rFonts w:ascii="Times New Roman" w:hAnsi="Times New Roman" w:cs="Times New Roman"/>
                  <w:sz w:val="20"/>
                  <w:szCs w:val="20"/>
                </w:rPr>
                <w:delText>Not applicable for CIC categories 3, 4, 7, 8 and 9</w:delText>
              </w:r>
            </w:del>
          </w:p>
        </w:tc>
      </w:tr>
      <w:tr w:rsidR="001C2C83" w:rsidRPr="006C2F0D" w:rsidTr="009125C3">
        <w:trPr>
          <w:trHeight w:val="1684"/>
        </w:trPr>
        <w:tc>
          <w:tcPr>
            <w:tcW w:w="1425" w:type="dxa"/>
            <w:tcBorders>
              <w:bottom w:val="single" w:sz="4" w:space="0" w:color="auto"/>
            </w:tcBorders>
          </w:tcPr>
          <w:p w:rsidR="001C2C83" w:rsidRPr="00DD6811" w:rsidRDefault="001C2C83" w:rsidP="0061769B">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p w:rsidR="001C2C83" w:rsidRDefault="001C2C83">
            <w:pPr>
              <w:pStyle w:val="NoSpacing"/>
              <w:rPr>
                <w:rFonts w:ascii="Times New Roman" w:hAnsi="Times New Roman" w:cs="Times New Roman"/>
                <w:sz w:val="20"/>
              </w:rPr>
            </w:pPr>
            <w:r>
              <w:rPr>
                <w:rFonts w:ascii="Times New Roman" w:hAnsi="Times New Roman" w:cs="Times New Roman"/>
                <w:sz w:val="20"/>
              </w:rPr>
              <w:t>(</w:t>
            </w:r>
            <w:r w:rsidRPr="0061769B">
              <w:rPr>
                <w:rFonts w:ascii="Times New Roman" w:hAnsi="Times New Roman" w:cs="Times New Roman"/>
                <w:sz w:val="20"/>
              </w:rPr>
              <w:t>A28</w:t>
            </w:r>
            <w:r>
              <w:rPr>
                <w:rFonts w:ascii="Times New Roman" w:hAnsi="Times New Roman" w:cs="Times New Roman"/>
                <w:sz w:val="20"/>
              </w:rPr>
              <w:t>)</w:t>
            </w:r>
          </w:p>
        </w:tc>
        <w:tc>
          <w:tcPr>
            <w:tcW w:w="2327"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490" w:type="dxa"/>
            <w:tcBorders>
              <w:bottom w:val="single" w:sz="4" w:space="0" w:color="auto"/>
            </w:tcBorders>
          </w:tcPr>
          <w:p w:rsidR="001C2C83" w:rsidRPr="0061769B" w:rsidRDefault="001C2C83"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applicable for CIC categories 1, 2, 5, 6, and 8, </w:t>
            </w:r>
            <w:del w:id="449" w:author="Author">
              <w:r w:rsidRPr="0061769B" w:rsidDel="004D28A7">
                <w:rPr>
                  <w:rFonts w:ascii="Times New Roman" w:hAnsi="Times New Roman" w:cs="Times New Roman"/>
                  <w:sz w:val="20"/>
                  <w:szCs w:val="20"/>
                </w:rPr>
                <w:delText xml:space="preserve">and </w:delText>
              </w:r>
            </w:del>
            <w:r w:rsidRPr="0061769B">
              <w:rPr>
                <w:rFonts w:ascii="Times New Roman" w:hAnsi="Times New Roman" w:cs="Times New Roman"/>
                <w:sz w:val="20"/>
                <w:szCs w:val="20"/>
              </w:rPr>
              <w:t>CIC 74</w:t>
            </w:r>
            <w:ins w:id="450" w:author="Author">
              <w:r w:rsidR="004D28A7">
                <w:rPr>
                  <w:rFonts w:ascii="Times New Roman" w:hAnsi="Times New Roman" w:cs="Times New Roman"/>
                  <w:sz w:val="20"/>
                  <w:szCs w:val="20"/>
                </w:rPr>
                <w:t xml:space="preserve"> and CIC 79</w:t>
              </w:r>
            </w:ins>
            <w:r w:rsidRPr="0061769B">
              <w:rPr>
                <w:rFonts w:ascii="Times New Roman" w:hAnsi="Times New Roman" w:cs="Times New Roman"/>
                <w:sz w:val="20"/>
                <w:szCs w:val="20"/>
              </w:rPr>
              <w:t>.</w:t>
            </w:r>
          </w:p>
          <w:p w:rsidR="001C2C83" w:rsidRPr="0061769B" w:rsidRDefault="001C2C83" w:rsidP="0061769B">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61769B">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61769B">
            <w:pPr>
              <w:rPr>
                <w:rFonts w:ascii="Times New Roman" w:hAnsi="Times New Roman" w:cs="Times New Roman"/>
                <w:sz w:val="20"/>
                <w:szCs w:val="20"/>
              </w:rPr>
            </w:pPr>
          </w:p>
          <w:p w:rsidR="001C2C83" w:rsidRPr="006C2F0D" w:rsidRDefault="001C2C83" w:rsidP="0061769B">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AD4C78" w:rsidRDefault="001C2C83" w:rsidP="0061769B">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 xml:space="preserve">For perpetual </w:t>
            </w:r>
            <w:r w:rsidRPr="00AD4C78">
              <w:rPr>
                <w:rFonts w:ascii="Times New Roman" w:hAnsi="Times New Roman" w:cs="Times New Roman"/>
                <w:sz w:val="20"/>
                <w:szCs w:val="20"/>
              </w:rPr>
              <w:t>securities use “9999-12-31”</w:t>
            </w:r>
          </w:p>
          <w:p w:rsidR="001C2C83" w:rsidRPr="0061776E" w:rsidDel="004D28A7" w:rsidRDefault="001C2C83">
            <w:pPr>
              <w:pStyle w:val="ListParagraph"/>
              <w:numPr>
                <w:ilvl w:val="0"/>
                <w:numId w:val="3"/>
              </w:numPr>
              <w:spacing w:after="200" w:line="276" w:lineRule="auto"/>
              <w:rPr>
                <w:del w:id="451" w:author="Author"/>
                <w:rFonts w:ascii="Times New Roman" w:hAnsi="Times New Roman" w:cs="Times New Roman"/>
                <w:sz w:val="20"/>
                <w:szCs w:val="20"/>
                <w:rPrChange w:id="452" w:author="Author">
                  <w:rPr>
                    <w:del w:id="453" w:author="Author"/>
                  </w:rPr>
                </w:rPrChange>
              </w:rPr>
            </w:pPr>
            <w:del w:id="454" w:author="Author">
              <w:r w:rsidRPr="0061776E" w:rsidDel="004D28A7">
                <w:rPr>
                  <w:rFonts w:ascii="Times New Roman" w:hAnsi="Times New Roman" w:cs="Times New Roman"/>
                  <w:sz w:val="20"/>
                  <w:szCs w:val="20"/>
                  <w:rPrChange w:id="455" w:author="Author">
                    <w:rPr/>
                  </w:rPrChange>
                </w:rPr>
                <w:delText>For CIC 74, the weighted (based on the deposits nominal amount) maturity is to be reported.</w:delText>
              </w:r>
            </w:del>
          </w:p>
          <w:p w:rsidR="001C2C83" w:rsidRPr="006C2F0D" w:rsidRDefault="001C2C83" w:rsidP="0061776E">
            <w:pPr>
              <w:pStyle w:val="ListParagraph"/>
              <w:numPr>
                <w:ilvl w:val="0"/>
                <w:numId w:val="3"/>
              </w:numPr>
              <w:pPrChange w:id="456" w:author="Author">
                <w:pPr>
                  <w:spacing w:after="200" w:line="276" w:lineRule="auto"/>
                </w:pPr>
              </w:pPrChange>
            </w:pPr>
            <w:r w:rsidRPr="0061776E">
              <w:rPr>
                <w:rFonts w:ascii="Times New Roman" w:hAnsi="Times New Roman" w:cs="Times New Roman"/>
                <w:sz w:val="20"/>
                <w:szCs w:val="20"/>
                <w:rPrChange w:id="457" w:author="Author">
                  <w:rPr/>
                </w:rPrChange>
              </w:rPr>
              <w:t xml:space="preserve">For CIC category 8, regarding loans and mortgages to individuals, the weighted (based on the loan amount) </w:t>
            </w:r>
            <w:ins w:id="458" w:author="Author">
              <w:r w:rsidR="008454D2">
                <w:rPr>
                  <w:rFonts w:ascii="Times New Roman" w:hAnsi="Times New Roman" w:cs="Times New Roman"/>
                  <w:sz w:val="20"/>
                  <w:szCs w:val="20"/>
                </w:rPr>
                <w:t xml:space="preserve">remaining </w:t>
              </w:r>
            </w:ins>
            <w:r w:rsidRPr="0061776E">
              <w:rPr>
                <w:rFonts w:ascii="Times New Roman" w:hAnsi="Times New Roman" w:cs="Times New Roman"/>
                <w:sz w:val="20"/>
                <w:szCs w:val="20"/>
                <w:rPrChange w:id="459" w:author="Author">
                  <w:rPr/>
                </w:rPrChange>
              </w:rPr>
              <w:t>maturity is to be reported.</w:t>
            </w:r>
          </w:p>
        </w:tc>
      </w:tr>
    </w:tbl>
    <w:p w:rsidR="00131773" w:rsidRPr="00566107" w:rsidRDefault="00131773">
      <w:pPr>
        <w:rPr>
          <w:rFonts w:ascii="Times New Roman" w:hAnsi="Times New Roman" w:cs="Times New Roman"/>
          <w:sz w:val="20"/>
          <w:szCs w:val="20"/>
        </w:rPr>
      </w:pPr>
    </w:p>
    <w:sectPr w:rsidR="00131773" w:rsidRPr="0056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AFF" w:rsidRDefault="00664AFF" w:rsidP="0022193C">
      <w:pPr>
        <w:spacing w:after="0" w:line="240" w:lineRule="auto"/>
      </w:pPr>
      <w:r>
        <w:separator/>
      </w:r>
    </w:p>
  </w:endnote>
  <w:endnote w:type="continuationSeparator" w:id="0">
    <w:p w:rsidR="00664AFF" w:rsidRDefault="00664AFF"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AFF" w:rsidRDefault="00664AFF" w:rsidP="0022193C">
      <w:pPr>
        <w:spacing w:after="0" w:line="240" w:lineRule="auto"/>
      </w:pPr>
      <w:r>
        <w:separator/>
      </w:r>
    </w:p>
  </w:footnote>
  <w:footnote w:type="continuationSeparator" w:id="0">
    <w:p w:rsidR="00664AFF" w:rsidRDefault="00664AFF"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nsid w:val="0BC95190"/>
    <w:multiLevelType w:val="hybridMultilevel"/>
    <w:tmpl w:val="044AC680"/>
    <w:lvl w:ilvl="0" w:tplc="2384043E">
      <w:start w:val="1"/>
      <w:numFmt w:val="lowerLetter"/>
      <w:lvlText w:val="%1)"/>
      <w:lvlJc w:val="left"/>
      <w:pPr>
        <w:ind w:left="720" w:hanging="360"/>
      </w:pPr>
      <w:rPr>
        <w:rFonts w:ascii="Times New Roman" w:eastAsiaTheme="minorHAnsi" w:hAnsi="Times New Roman" w:cs="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8">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0">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1">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59E3835"/>
    <w:multiLevelType w:val="hybridMultilevel"/>
    <w:tmpl w:val="2C0E7D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845413C"/>
    <w:multiLevelType w:val="hybridMultilevel"/>
    <w:tmpl w:val="1610DBDA"/>
    <w:lvl w:ilvl="0" w:tplc="D48693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0"/>
  </w:num>
  <w:num w:numId="4">
    <w:abstractNumId w:val="4"/>
  </w:num>
  <w:num w:numId="5">
    <w:abstractNumId w:val="13"/>
  </w:num>
  <w:num w:numId="6">
    <w:abstractNumId w:val="1"/>
  </w:num>
  <w:num w:numId="7">
    <w:abstractNumId w:val="5"/>
  </w:num>
  <w:num w:numId="8">
    <w:abstractNumId w:val="6"/>
  </w:num>
  <w:num w:numId="9">
    <w:abstractNumId w:val="11"/>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12"/>
  </w:num>
  <w:num w:numId="15">
    <w:abstractNumId w:val="3"/>
    <w:lvlOverride w:ilvl="0">
      <w:lvl w:ilvl="0" w:tplc="2384043E">
        <w:start w:val="1"/>
        <w:numFmt w:val="lowerLetter"/>
        <w:lvlText w:val="%1)"/>
        <w:lvlJc w:val="left"/>
        <w:pPr>
          <w:ind w:left="2880" w:hanging="360"/>
        </w:pPr>
        <w:rPr>
          <w:rFonts w:ascii="Times New Roman" w:hAnsi="Times New Roman" w:hint="default"/>
          <w:b w:val="0"/>
          <w:i w:val="0"/>
          <w:caps w:val="0"/>
          <w:strike w:val="0"/>
          <w:dstrike w:val="0"/>
          <w:vanish w:val="0"/>
          <w:color w:val="auto"/>
          <w:sz w:val="20"/>
          <w:szCs w:val="24"/>
          <w:vertAlign w:val="baseline"/>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2F90FD52">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revisionView w:formatting="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2816"/>
    <w:rsid w:val="0000033D"/>
    <w:rsid w:val="00005CA1"/>
    <w:rsid w:val="000126EE"/>
    <w:rsid w:val="000256F1"/>
    <w:rsid w:val="00025DA8"/>
    <w:rsid w:val="00030879"/>
    <w:rsid w:val="0003222D"/>
    <w:rsid w:val="0003287B"/>
    <w:rsid w:val="0003425E"/>
    <w:rsid w:val="00034CDD"/>
    <w:rsid w:val="000355C0"/>
    <w:rsid w:val="000371BC"/>
    <w:rsid w:val="00037E59"/>
    <w:rsid w:val="000414E5"/>
    <w:rsid w:val="000628AC"/>
    <w:rsid w:val="000728AA"/>
    <w:rsid w:val="000829FD"/>
    <w:rsid w:val="000928D6"/>
    <w:rsid w:val="00094229"/>
    <w:rsid w:val="000A0FB2"/>
    <w:rsid w:val="000A53BD"/>
    <w:rsid w:val="000A5AEC"/>
    <w:rsid w:val="000A67B7"/>
    <w:rsid w:val="000A69CF"/>
    <w:rsid w:val="000A7BE1"/>
    <w:rsid w:val="000B1A7A"/>
    <w:rsid w:val="000B1AFA"/>
    <w:rsid w:val="000B72ED"/>
    <w:rsid w:val="000C7AEB"/>
    <w:rsid w:val="000E3CCA"/>
    <w:rsid w:val="000F0548"/>
    <w:rsid w:val="000F0F3B"/>
    <w:rsid w:val="000F3248"/>
    <w:rsid w:val="000F386B"/>
    <w:rsid w:val="000F3C26"/>
    <w:rsid w:val="001120E8"/>
    <w:rsid w:val="00121724"/>
    <w:rsid w:val="00131773"/>
    <w:rsid w:val="00151626"/>
    <w:rsid w:val="0016311F"/>
    <w:rsid w:val="00176587"/>
    <w:rsid w:val="00194107"/>
    <w:rsid w:val="00194A3F"/>
    <w:rsid w:val="001A25C7"/>
    <w:rsid w:val="001A55A7"/>
    <w:rsid w:val="001A743E"/>
    <w:rsid w:val="001B3385"/>
    <w:rsid w:val="001C2C83"/>
    <w:rsid w:val="001C57B4"/>
    <w:rsid w:val="001C6A52"/>
    <w:rsid w:val="001C6BF2"/>
    <w:rsid w:val="001C733A"/>
    <w:rsid w:val="001D36E9"/>
    <w:rsid w:val="001D6E7B"/>
    <w:rsid w:val="001E0962"/>
    <w:rsid w:val="001F3970"/>
    <w:rsid w:val="001F4EE2"/>
    <w:rsid w:val="00201193"/>
    <w:rsid w:val="00205EBA"/>
    <w:rsid w:val="002075DF"/>
    <w:rsid w:val="0022193C"/>
    <w:rsid w:val="002259B5"/>
    <w:rsid w:val="00232A9A"/>
    <w:rsid w:val="00235DA1"/>
    <w:rsid w:val="0024650D"/>
    <w:rsid w:val="002472F0"/>
    <w:rsid w:val="00247DD5"/>
    <w:rsid w:val="0026112B"/>
    <w:rsid w:val="00262E99"/>
    <w:rsid w:val="00263A71"/>
    <w:rsid w:val="002670DE"/>
    <w:rsid w:val="00271525"/>
    <w:rsid w:val="00274C65"/>
    <w:rsid w:val="002802FA"/>
    <w:rsid w:val="00281253"/>
    <w:rsid w:val="00281CD7"/>
    <w:rsid w:val="00283AF2"/>
    <w:rsid w:val="00286FA4"/>
    <w:rsid w:val="00287E2A"/>
    <w:rsid w:val="002901DE"/>
    <w:rsid w:val="002B1832"/>
    <w:rsid w:val="002B1F32"/>
    <w:rsid w:val="002C3900"/>
    <w:rsid w:val="002C41CC"/>
    <w:rsid w:val="002E29E0"/>
    <w:rsid w:val="002F4EC7"/>
    <w:rsid w:val="00301175"/>
    <w:rsid w:val="003022CD"/>
    <w:rsid w:val="00303302"/>
    <w:rsid w:val="003126C9"/>
    <w:rsid w:val="00312FDB"/>
    <w:rsid w:val="00323A0A"/>
    <w:rsid w:val="0032704D"/>
    <w:rsid w:val="003328E2"/>
    <w:rsid w:val="003348BB"/>
    <w:rsid w:val="00335000"/>
    <w:rsid w:val="003411EA"/>
    <w:rsid w:val="00351D61"/>
    <w:rsid w:val="003570A4"/>
    <w:rsid w:val="00362A4C"/>
    <w:rsid w:val="0036555A"/>
    <w:rsid w:val="003676BA"/>
    <w:rsid w:val="003A7FAE"/>
    <w:rsid w:val="003B33B4"/>
    <w:rsid w:val="003C21CB"/>
    <w:rsid w:val="003D2D93"/>
    <w:rsid w:val="003E0B17"/>
    <w:rsid w:val="003E7F72"/>
    <w:rsid w:val="003F0663"/>
    <w:rsid w:val="003F1FF7"/>
    <w:rsid w:val="00400984"/>
    <w:rsid w:val="00404B6C"/>
    <w:rsid w:val="0040747E"/>
    <w:rsid w:val="00407F78"/>
    <w:rsid w:val="0041261E"/>
    <w:rsid w:val="00415F8D"/>
    <w:rsid w:val="00417341"/>
    <w:rsid w:val="00421C27"/>
    <w:rsid w:val="00425C36"/>
    <w:rsid w:val="0042665E"/>
    <w:rsid w:val="004433E7"/>
    <w:rsid w:val="0046081A"/>
    <w:rsid w:val="0047177C"/>
    <w:rsid w:val="00480811"/>
    <w:rsid w:val="004831A2"/>
    <w:rsid w:val="00484E27"/>
    <w:rsid w:val="004918B4"/>
    <w:rsid w:val="004930D3"/>
    <w:rsid w:val="004968CE"/>
    <w:rsid w:val="004A3671"/>
    <w:rsid w:val="004B5345"/>
    <w:rsid w:val="004C31E0"/>
    <w:rsid w:val="004D28A7"/>
    <w:rsid w:val="004E20B1"/>
    <w:rsid w:val="004E2F17"/>
    <w:rsid w:val="004E63CA"/>
    <w:rsid w:val="004F0F06"/>
    <w:rsid w:val="004F4758"/>
    <w:rsid w:val="005016E5"/>
    <w:rsid w:val="00507659"/>
    <w:rsid w:val="00510B8B"/>
    <w:rsid w:val="00513AB0"/>
    <w:rsid w:val="00524B12"/>
    <w:rsid w:val="00530031"/>
    <w:rsid w:val="005312F5"/>
    <w:rsid w:val="00532656"/>
    <w:rsid w:val="00535569"/>
    <w:rsid w:val="005362D3"/>
    <w:rsid w:val="005417ED"/>
    <w:rsid w:val="005428C7"/>
    <w:rsid w:val="00543B4E"/>
    <w:rsid w:val="005460E7"/>
    <w:rsid w:val="005541D6"/>
    <w:rsid w:val="00566107"/>
    <w:rsid w:val="00567D3A"/>
    <w:rsid w:val="00570E4E"/>
    <w:rsid w:val="00571F3E"/>
    <w:rsid w:val="00573795"/>
    <w:rsid w:val="0058043E"/>
    <w:rsid w:val="005B1C7D"/>
    <w:rsid w:val="005B2E6D"/>
    <w:rsid w:val="005B75AA"/>
    <w:rsid w:val="005C27B4"/>
    <w:rsid w:val="005C3FF3"/>
    <w:rsid w:val="005E0B76"/>
    <w:rsid w:val="005E63CC"/>
    <w:rsid w:val="005F1252"/>
    <w:rsid w:val="005F1830"/>
    <w:rsid w:val="005F3121"/>
    <w:rsid w:val="00611F28"/>
    <w:rsid w:val="00616D7C"/>
    <w:rsid w:val="0061776E"/>
    <w:rsid w:val="0063095C"/>
    <w:rsid w:val="006324CB"/>
    <w:rsid w:val="00646CCC"/>
    <w:rsid w:val="00657302"/>
    <w:rsid w:val="006575AC"/>
    <w:rsid w:val="00664AFF"/>
    <w:rsid w:val="00666FF1"/>
    <w:rsid w:val="00672A53"/>
    <w:rsid w:val="006745F4"/>
    <w:rsid w:val="00677B12"/>
    <w:rsid w:val="00680728"/>
    <w:rsid w:val="006945CC"/>
    <w:rsid w:val="006A441C"/>
    <w:rsid w:val="006A72FF"/>
    <w:rsid w:val="006C2F0D"/>
    <w:rsid w:val="006C6E40"/>
    <w:rsid w:val="006D2609"/>
    <w:rsid w:val="006D39DC"/>
    <w:rsid w:val="006E1DF5"/>
    <w:rsid w:val="006F050B"/>
    <w:rsid w:val="00710F05"/>
    <w:rsid w:val="00715329"/>
    <w:rsid w:val="00717431"/>
    <w:rsid w:val="00720C5F"/>
    <w:rsid w:val="00723FF9"/>
    <w:rsid w:val="00725BCB"/>
    <w:rsid w:val="0074048B"/>
    <w:rsid w:val="007409A6"/>
    <w:rsid w:val="007418C5"/>
    <w:rsid w:val="00744208"/>
    <w:rsid w:val="007446C4"/>
    <w:rsid w:val="00745688"/>
    <w:rsid w:val="0074645C"/>
    <w:rsid w:val="00747B9D"/>
    <w:rsid w:val="00753120"/>
    <w:rsid w:val="007560A6"/>
    <w:rsid w:val="00764C3A"/>
    <w:rsid w:val="00767004"/>
    <w:rsid w:val="0076719F"/>
    <w:rsid w:val="00767368"/>
    <w:rsid w:val="00772A1B"/>
    <w:rsid w:val="00773AB3"/>
    <w:rsid w:val="00777A70"/>
    <w:rsid w:val="00795531"/>
    <w:rsid w:val="007A0083"/>
    <w:rsid w:val="007B640A"/>
    <w:rsid w:val="007C0DD9"/>
    <w:rsid w:val="007C4B56"/>
    <w:rsid w:val="007F77F5"/>
    <w:rsid w:val="00803592"/>
    <w:rsid w:val="008073B3"/>
    <w:rsid w:val="00813D00"/>
    <w:rsid w:val="00824CB4"/>
    <w:rsid w:val="008454D2"/>
    <w:rsid w:val="00845D1E"/>
    <w:rsid w:val="008504DD"/>
    <w:rsid w:val="008516F9"/>
    <w:rsid w:val="00853978"/>
    <w:rsid w:val="008573D2"/>
    <w:rsid w:val="00876856"/>
    <w:rsid w:val="008A4BAE"/>
    <w:rsid w:val="008A6EA9"/>
    <w:rsid w:val="008A79DF"/>
    <w:rsid w:val="008B2649"/>
    <w:rsid w:val="008C102A"/>
    <w:rsid w:val="008C61A6"/>
    <w:rsid w:val="008C7CC7"/>
    <w:rsid w:val="008E0BD4"/>
    <w:rsid w:val="008E6CE2"/>
    <w:rsid w:val="008F36A4"/>
    <w:rsid w:val="008F3C5D"/>
    <w:rsid w:val="008F65A7"/>
    <w:rsid w:val="009066FD"/>
    <w:rsid w:val="009078D4"/>
    <w:rsid w:val="00910362"/>
    <w:rsid w:val="009125C3"/>
    <w:rsid w:val="00913008"/>
    <w:rsid w:val="00923C78"/>
    <w:rsid w:val="00933A36"/>
    <w:rsid w:val="00935540"/>
    <w:rsid w:val="00941163"/>
    <w:rsid w:val="009411FB"/>
    <w:rsid w:val="0094173E"/>
    <w:rsid w:val="00941E4D"/>
    <w:rsid w:val="0095212A"/>
    <w:rsid w:val="00966B11"/>
    <w:rsid w:val="00970195"/>
    <w:rsid w:val="00975258"/>
    <w:rsid w:val="00980CFA"/>
    <w:rsid w:val="0098241E"/>
    <w:rsid w:val="00983747"/>
    <w:rsid w:val="00987A8A"/>
    <w:rsid w:val="00993001"/>
    <w:rsid w:val="009A1E96"/>
    <w:rsid w:val="009A59D9"/>
    <w:rsid w:val="009B13D8"/>
    <w:rsid w:val="009B24D5"/>
    <w:rsid w:val="009C6202"/>
    <w:rsid w:val="009F1609"/>
    <w:rsid w:val="009F6A35"/>
    <w:rsid w:val="00A11E5A"/>
    <w:rsid w:val="00A1213B"/>
    <w:rsid w:val="00A157FB"/>
    <w:rsid w:val="00A16AC5"/>
    <w:rsid w:val="00A32BE4"/>
    <w:rsid w:val="00A37380"/>
    <w:rsid w:val="00A7253F"/>
    <w:rsid w:val="00A742D4"/>
    <w:rsid w:val="00A7480A"/>
    <w:rsid w:val="00A76A31"/>
    <w:rsid w:val="00AA78FE"/>
    <w:rsid w:val="00AB7255"/>
    <w:rsid w:val="00AC498D"/>
    <w:rsid w:val="00AD4C78"/>
    <w:rsid w:val="00AE1F1D"/>
    <w:rsid w:val="00AE2673"/>
    <w:rsid w:val="00AE4842"/>
    <w:rsid w:val="00B25E39"/>
    <w:rsid w:val="00B30A5F"/>
    <w:rsid w:val="00B352BF"/>
    <w:rsid w:val="00B363A6"/>
    <w:rsid w:val="00B414F7"/>
    <w:rsid w:val="00B43133"/>
    <w:rsid w:val="00B66B62"/>
    <w:rsid w:val="00B74238"/>
    <w:rsid w:val="00B83E34"/>
    <w:rsid w:val="00B8525F"/>
    <w:rsid w:val="00B87399"/>
    <w:rsid w:val="00B91544"/>
    <w:rsid w:val="00B91E5C"/>
    <w:rsid w:val="00BA3254"/>
    <w:rsid w:val="00BB6DF0"/>
    <w:rsid w:val="00BD5559"/>
    <w:rsid w:val="00BE0C6F"/>
    <w:rsid w:val="00BE64E1"/>
    <w:rsid w:val="00BF0A76"/>
    <w:rsid w:val="00BF5995"/>
    <w:rsid w:val="00C05A96"/>
    <w:rsid w:val="00C14D59"/>
    <w:rsid w:val="00C2040B"/>
    <w:rsid w:val="00C20542"/>
    <w:rsid w:val="00C23E0F"/>
    <w:rsid w:val="00C26B12"/>
    <w:rsid w:val="00C32A23"/>
    <w:rsid w:val="00C40D48"/>
    <w:rsid w:val="00C55835"/>
    <w:rsid w:val="00C5605A"/>
    <w:rsid w:val="00C61074"/>
    <w:rsid w:val="00C633AE"/>
    <w:rsid w:val="00C67CC7"/>
    <w:rsid w:val="00C73E4C"/>
    <w:rsid w:val="00C755EB"/>
    <w:rsid w:val="00C77564"/>
    <w:rsid w:val="00C80135"/>
    <w:rsid w:val="00C8136F"/>
    <w:rsid w:val="00C8360C"/>
    <w:rsid w:val="00C91B92"/>
    <w:rsid w:val="00C942CF"/>
    <w:rsid w:val="00CA2BA1"/>
    <w:rsid w:val="00CA3055"/>
    <w:rsid w:val="00CB31E3"/>
    <w:rsid w:val="00CB3F9E"/>
    <w:rsid w:val="00CB736E"/>
    <w:rsid w:val="00CC34E4"/>
    <w:rsid w:val="00CC3BB5"/>
    <w:rsid w:val="00CD2358"/>
    <w:rsid w:val="00CD29DA"/>
    <w:rsid w:val="00CE2F9D"/>
    <w:rsid w:val="00CE611E"/>
    <w:rsid w:val="00CF0725"/>
    <w:rsid w:val="00CF73D6"/>
    <w:rsid w:val="00D1088F"/>
    <w:rsid w:val="00D30E01"/>
    <w:rsid w:val="00D42B87"/>
    <w:rsid w:val="00D4546C"/>
    <w:rsid w:val="00D62851"/>
    <w:rsid w:val="00D75BE7"/>
    <w:rsid w:val="00D87DF9"/>
    <w:rsid w:val="00DA70AF"/>
    <w:rsid w:val="00DB08B5"/>
    <w:rsid w:val="00DB2A74"/>
    <w:rsid w:val="00DD6811"/>
    <w:rsid w:val="00DD7B81"/>
    <w:rsid w:val="00DE548D"/>
    <w:rsid w:val="00E00FA1"/>
    <w:rsid w:val="00E05339"/>
    <w:rsid w:val="00E15EA2"/>
    <w:rsid w:val="00E42ADE"/>
    <w:rsid w:val="00E47109"/>
    <w:rsid w:val="00E675FA"/>
    <w:rsid w:val="00E7124E"/>
    <w:rsid w:val="00E726F2"/>
    <w:rsid w:val="00E757DA"/>
    <w:rsid w:val="00E77451"/>
    <w:rsid w:val="00E8030D"/>
    <w:rsid w:val="00E86837"/>
    <w:rsid w:val="00E95B57"/>
    <w:rsid w:val="00EA500E"/>
    <w:rsid w:val="00EC14DF"/>
    <w:rsid w:val="00ED7263"/>
    <w:rsid w:val="00EE32C1"/>
    <w:rsid w:val="00EF045F"/>
    <w:rsid w:val="00EF3D81"/>
    <w:rsid w:val="00EF4985"/>
    <w:rsid w:val="00EF5482"/>
    <w:rsid w:val="00EF5963"/>
    <w:rsid w:val="00F109D8"/>
    <w:rsid w:val="00F40635"/>
    <w:rsid w:val="00F53772"/>
    <w:rsid w:val="00F765B5"/>
    <w:rsid w:val="00F80231"/>
    <w:rsid w:val="00F91169"/>
    <w:rsid w:val="00F96C92"/>
    <w:rsid w:val="00FB04C0"/>
    <w:rsid w:val="00FB0BC1"/>
    <w:rsid w:val="00FB2816"/>
    <w:rsid w:val="00FC270D"/>
    <w:rsid w:val="00FE3920"/>
    <w:rsid w:val="00FE7667"/>
    <w:rsid w:val="00FF1D45"/>
    <w:rsid w:val="00FF3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0F3248"/>
    <w:rPr>
      <w:color w:val="0000FF"/>
      <w:u w:val="single"/>
    </w:rPr>
  </w:style>
  <w:style w:type="paragraph" w:styleId="FootnoteText">
    <w:name w:val="footnote text"/>
    <w:basedOn w:val="Normal"/>
    <w:link w:val="FootnoteTextChar"/>
    <w:rsid w:val="000F3248"/>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0F3248"/>
    <w:rPr>
      <w:rFonts w:ascii="Arial" w:eastAsia="Cambria"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0F3248"/>
    <w:rPr>
      <w:color w:val="0000FF"/>
      <w:u w:val="single"/>
    </w:rPr>
  </w:style>
  <w:style w:type="paragraph" w:styleId="FootnoteText">
    <w:name w:val="footnote text"/>
    <w:basedOn w:val="Normal"/>
    <w:link w:val="FootnoteTextChar"/>
    <w:rsid w:val="000F3248"/>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0F3248"/>
    <w:rPr>
      <w:rFonts w:ascii="Arial" w:eastAsia="Cambria"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5540329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 w:id="212854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09F95E10-DDB0-4B97-B1BA-75A8A408CB9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4267</Words>
  <Characters>24326</Characters>
  <Application>Microsoft Office Word</Application>
  <DocSecurity>0</DocSecurity>
  <Lines>202</Lines>
  <Paragraphs>57</Paragraphs>
  <ScaleCrop>false</ScaleCrop>
  <Company/>
  <LinksUpToDate>false</LinksUpToDate>
  <CharactersWithSpaces>28536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2015-07-02T23:46:00Z</dcterms:created>
  <dcterms:modified xsi:type="dcterms:W3CDTF">2015-07-02T23:46:00Z</dcterms:modified>
</cp:coreProperties>
</file>